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900AFB" w14:textId="58A1FAC7" w:rsidR="00C157AD" w:rsidRDefault="00C157AD" w:rsidP="00BE4D3B">
      <w:pPr>
        <w:tabs>
          <w:tab w:val="clear" w:pos="624"/>
        </w:tabs>
        <w:spacing w:after="0" w:line="360" w:lineRule="auto"/>
        <w:jc w:val="left"/>
        <w:rPr>
          <w:ins w:id="0" w:author="Adi Tal" w:date="2021-04-22T20:03:00Z"/>
          <w:rFonts w:ascii="David" w:hAnsi="David" w:cs="David"/>
          <w:rtl/>
        </w:rPr>
      </w:pPr>
      <w:ins w:id="1" w:author="Adi Tal" w:date="2021-04-22T20:03:00Z">
        <w:r>
          <w:rPr>
            <w:rFonts w:ascii="David" w:hAnsi="David" w:cs="David" w:hint="cs"/>
            <w:rtl/>
          </w:rPr>
          <w:t>תאריך: _______________</w:t>
        </w:r>
      </w:ins>
    </w:p>
    <w:p w14:paraId="74DB1DED" w14:textId="0ADC3954" w:rsidR="00A83C67" w:rsidRPr="00193572" w:rsidRDefault="00A83C67" w:rsidP="00BE4D3B">
      <w:pPr>
        <w:tabs>
          <w:tab w:val="clear" w:pos="624"/>
        </w:tabs>
        <w:spacing w:after="0" w:line="360" w:lineRule="auto"/>
        <w:jc w:val="left"/>
        <w:rPr>
          <w:rFonts w:ascii="David" w:hAnsi="David" w:cs="David"/>
          <w:rtl/>
        </w:rPr>
      </w:pPr>
      <w:r w:rsidRPr="00193572">
        <w:rPr>
          <w:rFonts w:ascii="David" w:hAnsi="David" w:cs="David"/>
          <w:rtl/>
        </w:rPr>
        <w:t>בבית המשפט המחוזי תל אביב-יפו</w:t>
      </w:r>
      <w:r w:rsidRPr="00193572">
        <w:rPr>
          <w:rFonts w:ascii="David" w:hAnsi="David" w:cs="David"/>
          <w:rtl/>
        </w:rPr>
        <w:tab/>
      </w:r>
      <w:r w:rsidRPr="00193572">
        <w:rPr>
          <w:rFonts w:ascii="David" w:hAnsi="David" w:cs="David"/>
          <w:rtl/>
        </w:rPr>
        <w:tab/>
      </w:r>
      <w:r w:rsidRPr="00193572">
        <w:rPr>
          <w:rFonts w:ascii="David" w:hAnsi="David" w:cs="David"/>
          <w:rtl/>
        </w:rPr>
        <w:tab/>
      </w:r>
      <w:r w:rsidRPr="00193572">
        <w:rPr>
          <w:rFonts w:ascii="David" w:hAnsi="David" w:cs="David"/>
          <w:rtl/>
        </w:rPr>
        <w:tab/>
      </w:r>
      <w:r w:rsidRPr="00193572">
        <w:rPr>
          <w:rFonts w:ascii="David" w:hAnsi="David" w:cs="David"/>
          <w:rtl/>
        </w:rPr>
        <w:tab/>
      </w:r>
      <w:del w:id="2" w:author="Adi Tal" w:date="2021-04-22T20:03:00Z">
        <w:r w:rsidRPr="00193572" w:rsidDel="00C157AD">
          <w:rPr>
            <w:rFonts w:ascii="David" w:hAnsi="David" w:cs="David"/>
            <w:rtl/>
          </w:rPr>
          <w:delText>ה"פ _______________</w:delText>
        </w:r>
      </w:del>
    </w:p>
    <w:p w14:paraId="1517FBC5" w14:textId="09C15D17" w:rsidR="00A83C67" w:rsidRDefault="00A83C67" w:rsidP="00BE4D3B">
      <w:pPr>
        <w:tabs>
          <w:tab w:val="clear" w:pos="624"/>
        </w:tabs>
        <w:spacing w:after="0" w:line="360" w:lineRule="auto"/>
        <w:jc w:val="left"/>
        <w:rPr>
          <w:ins w:id="3" w:author="Adi Tal" w:date="2021-04-22T20:04:00Z"/>
          <w:rFonts w:ascii="David" w:hAnsi="David" w:cs="David"/>
          <w:rtl/>
        </w:rPr>
      </w:pPr>
    </w:p>
    <w:p w14:paraId="5A1CF007" w14:textId="233130FC" w:rsidR="00C157AD" w:rsidRPr="00193572" w:rsidRDefault="00C157AD" w:rsidP="00BE4D3B">
      <w:pPr>
        <w:tabs>
          <w:tab w:val="clear" w:pos="624"/>
        </w:tabs>
        <w:spacing w:after="0" w:line="360" w:lineRule="auto"/>
        <w:jc w:val="center"/>
        <w:rPr>
          <w:rFonts w:ascii="David" w:hAnsi="David" w:cs="David"/>
          <w:rtl/>
        </w:rPr>
        <w:pPrChange w:id="4" w:author="Adi Tal" w:date="2021-04-22T20:04:00Z">
          <w:pPr>
            <w:tabs>
              <w:tab w:val="clear" w:pos="624"/>
            </w:tabs>
            <w:spacing w:after="0" w:line="360" w:lineRule="auto"/>
            <w:jc w:val="left"/>
          </w:pPr>
        </w:pPrChange>
      </w:pPr>
      <w:ins w:id="5" w:author="Adi Tal" w:date="2021-04-22T20:04:00Z">
        <w:r w:rsidRPr="00925328">
          <w:rPr>
            <w:rFonts w:ascii="David" w:hAnsi="David" w:cs="David" w:hint="cs"/>
            <w:b/>
            <w:bCs/>
            <w:sz w:val="32"/>
            <w:szCs w:val="32"/>
            <w:rtl/>
          </w:rPr>
          <w:t>כתב תביעה</w:t>
        </w:r>
      </w:ins>
    </w:p>
    <w:p w14:paraId="48A1ECC9" w14:textId="3BBC65CA" w:rsidR="00A83C67" w:rsidRPr="00193572" w:rsidRDefault="00A83C67" w:rsidP="00BE4D3B">
      <w:pPr>
        <w:tabs>
          <w:tab w:val="clear" w:pos="624"/>
        </w:tabs>
        <w:spacing w:after="0" w:line="360" w:lineRule="auto"/>
        <w:jc w:val="left"/>
        <w:rPr>
          <w:rFonts w:ascii="David" w:hAnsi="David" w:cs="David"/>
          <w:rtl/>
        </w:rPr>
      </w:pPr>
      <w:r w:rsidRPr="00193572">
        <w:rPr>
          <w:rFonts w:ascii="David" w:hAnsi="David" w:cs="David"/>
          <w:rtl/>
        </w:rPr>
        <w:t>בעניין:</w:t>
      </w:r>
    </w:p>
    <w:p w14:paraId="0705C08D" w14:textId="207D9D79" w:rsidR="00A83C67" w:rsidRPr="00193572" w:rsidRDefault="00A83C67" w:rsidP="00BE4D3B">
      <w:pPr>
        <w:pStyle w:val="2"/>
        <w:spacing w:after="0" w:line="360" w:lineRule="auto"/>
        <w:ind w:left="1699" w:hanging="283"/>
        <w:rPr>
          <w:rFonts w:ascii="David" w:hAnsi="David" w:cs="David"/>
          <w:szCs w:val="24"/>
        </w:rPr>
      </w:pPr>
      <w:r w:rsidRPr="00193572">
        <w:rPr>
          <w:rFonts w:ascii="David" w:hAnsi="David" w:cs="David"/>
          <w:szCs w:val="24"/>
          <w:rtl/>
        </w:rPr>
        <w:t>מר__</w:t>
      </w:r>
      <w:r w:rsidR="00BD3534" w:rsidRPr="00193572">
        <w:rPr>
          <w:rFonts w:ascii="David" w:hAnsi="David" w:cs="David"/>
          <w:szCs w:val="24"/>
          <w:rtl/>
        </w:rPr>
        <w:t>________</w:t>
      </w:r>
      <w:r w:rsidRPr="00193572">
        <w:rPr>
          <w:rFonts w:ascii="David" w:hAnsi="David" w:cs="David"/>
          <w:szCs w:val="24"/>
          <w:rtl/>
        </w:rPr>
        <w:t>__ת.ז._____</w:t>
      </w:r>
      <w:r w:rsidR="00BD3534" w:rsidRPr="00193572">
        <w:rPr>
          <w:rFonts w:ascii="David" w:hAnsi="David" w:cs="David"/>
          <w:szCs w:val="24"/>
          <w:rtl/>
        </w:rPr>
        <w:t>_____________</w:t>
      </w:r>
    </w:p>
    <w:p w14:paraId="02B8996C" w14:textId="2EDE7090" w:rsidR="00A83C67" w:rsidRPr="00193572" w:rsidRDefault="0072608B" w:rsidP="00BE4D3B">
      <w:pPr>
        <w:pStyle w:val="2"/>
        <w:spacing w:after="0" w:line="360" w:lineRule="auto"/>
        <w:ind w:left="1699" w:hanging="283"/>
        <w:rPr>
          <w:rFonts w:ascii="David" w:hAnsi="David" w:cs="David"/>
          <w:szCs w:val="24"/>
          <w:rtl/>
        </w:rPr>
      </w:pPr>
      <w:r w:rsidRPr="00193572">
        <w:rPr>
          <w:rFonts w:ascii="David" w:hAnsi="David" w:cs="David"/>
          <w:szCs w:val="24"/>
          <w:rtl/>
        </w:rPr>
        <w:t>__________________</w:t>
      </w:r>
      <w:r w:rsidR="00A83A31" w:rsidRPr="00193572">
        <w:rPr>
          <w:rFonts w:ascii="David" w:hAnsi="David" w:cs="David"/>
          <w:szCs w:val="24"/>
          <w:rtl/>
        </w:rPr>
        <w:t xml:space="preserve"> ח.פ </w:t>
      </w:r>
      <w:r w:rsidRPr="00193572">
        <w:rPr>
          <w:rFonts w:ascii="David" w:hAnsi="David" w:cs="David"/>
          <w:szCs w:val="24"/>
          <w:rtl/>
        </w:rPr>
        <w:t>___________________</w:t>
      </w:r>
      <w:ins w:id="6" w:author="Adi Tal" w:date="2021-04-22T20:05:00Z">
        <w:r w:rsidR="00C157AD">
          <w:rPr>
            <w:rFonts w:ascii="David" w:hAnsi="David" w:cs="David" w:hint="cs"/>
            <w:szCs w:val="24"/>
            <w:rtl/>
          </w:rPr>
          <w:t xml:space="preserve"> (חברה בע"מ)</w:t>
        </w:r>
      </w:ins>
    </w:p>
    <w:p w14:paraId="59C6867E" w14:textId="358E4F90" w:rsidR="0072608B" w:rsidRPr="00193572" w:rsidRDefault="0072608B" w:rsidP="00BE4D3B">
      <w:pPr>
        <w:pStyle w:val="2"/>
        <w:spacing w:after="0" w:line="360" w:lineRule="auto"/>
        <w:ind w:left="1699" w:hanging="283"/>
        <w:rPr>
          <w:rFonts w:ascii="David" w:hAnsi="David" w:cs="David"/>
          <w:szCs w:val="24"/>
          <w:rtl/>
        </w:rPr>
      </w:pPr>
      <w:r w:rsidRPr="00193572">
        <w:rPr>
          <w:rFonts w:ascii="David" w:hAnsi="David" w:cs="David"/>
          <w:szCs w:val="24"/>
          <w:rtl/>
        </w:rPr>
        <w:t>__________________ ח.פ ___________________</w:t>
      </w:r>
      <w:ins w:id="7" w:author="Adi Tal" w:date="2021-04-22T20:05:00Z">
        <w:r w:rsidR="00C157AD">
          <w:rPr>
            <w:rFonts w:ascii="David" w:hAnsi="David" w:cs="David" w:hint="cs"/>
            <w:szCs w:val="24"/>
            <w:rtl/>
          </w:rPr>
          <w:t xml:space="preserve"> (חברה בע"מ)</w:t>
        </w:r>
      </w:ins>
    </w:p>
    <w:p w14:paraId="7C1A19C7" w14:textId="5BF11728" w:rsidR="0072608B" w:rsidRPr="00193572" w:rsidRDefault="00A83C67" w:rsidP="00BE4D3B">
      <w:pPr>
        <w:pStyle w:val="a2"/>
        <w:tabs>
          <w:tab w:val="clear" w:pos="624"/>
        </w:tabs>
        <w:spacing w:after="0" w:line="360" w:lineRule="auto"/>
        <w:ind w:left="1416" w:right="1985"/>
        <w:rPr>
          <w:rFonts w:ascii="David" w:hAnsi="David" w:cs="David"/>
          <w:sz w:val="24"/>
          <w:rtl/>
        </w:rPr>
      </w:pPr>
      <w:r w:rsidRPr="00193572">
        <w:rPr>
          <w:rFonts w:ascii="David" w:hAnsi="David" w:cs="David"/>
          <w:sz w:val="24"/>
          <w:rtl/>
        </w:rPr>
        <w:t xml:space="preserve">כולם ע"י ב"כ </w:t>
      </w:r>
      <w:r w:rsidR="0072608B" w:rsidRPr="00193572">
        <w:rPr>
          <w:rFonts w:ascii="David" w:hAnsi="David" w:cs="David"/>
          <w:sz w:val="24"/>
          <w:rtl/>
        </w:rPr>
        <w:t>____________________</w:t>
      </w:r>
      <w:ins w:id="8" w:author="Adi Tal" w:date="2021-04-22T20:05:00Z">
        <w:r w:rsidR="00C157AD">
          <w:rPr>
            <w:rFonts w:ascii="David" w:hAnsi="David" w:cs="David" w:hint="cs"/>
            <w:sz w:val="24"/>
            <w:rtl/>
          </w:rPr>
          <w:t xml:space="preserve"> מ.ר. _____________</w:t>
        </w:r>
      </w:ins>
    </w:p>
    <w:p w14:paraId="526A8388" w14:textId="1F7D5326" w:rsidR="00A83C67" w:rsidRPr="00193572" w:rsidRDefault="00A83C67" w:rsidP="00BE4D3B">
      <w:pPr>
        <w:pStyle w:val="a2"/>
        <w:tabs>
          <w:tab w:val="clear" w:pos="624"/>
        </w:tabs>
        <w:spacing w:after="0" w:line="360" w:lineRule="auto"/>
        <w:ind w:left="1416" w:right="1985"/>
        <w:rPr>
          <w:rFonts w:ascii="David" w:hAnsi="David" w:cs="David"/>
          <w:sz w:val="24"/>
          <w:rtl/>
        </w:rPr>
      </w:pPr>
      <w:r w:rsidRPr="00193572">
        <w:rPr>
          <w:rFonts w:ascii="David" w:hAnsi="David" w:cs="David"/>
          <w:sz w:val="24"/>
          <w:rtl/>
        </w:rPr>
        <w:t xml:space="preserve">שכתובתם היא רח' </w:t>
      </w:r>
      <w:r w:rsidR="0072608B" w:rsidRPr="00193572">
        <w:rPr>
          <w:rFonts w:ascii="David" w:hAnsi="David" w:cs="David"/>
          <w:sz w:val="24"/>
          <w:rtl/>
        </w:rPr>
        <w:t>________________</w:t>
      </w:r>
      <w:r w:rsidRPr="00193572">
        <w:rPr>
          <w:rFonts w:ascii="David" w:hAnsi="David" w:cs="David"/>
          <w:sz w:val="24"/>
          <w:rtl/>
        </w:rPr>
        <w:t>.</w:t>
      </w:r>
    </w:p>
    <w:p w14:paraId="5B44CEF2" w14:textId="75EEF70A" w:rsidR="00A83C67" w:rsidRPr="00193572" w:rsidRDefault="00A83C67" w:rsidP="00BE4D3B">
      <w:pPr>
        <w:spacing w:after="0" w:line="360" w:lineRule="auto"/>
        <w:rPr>
          <w:rFonts w:ascii="David" w:hAnsi="David" w:cs="David"/>
          <w:rtl/>
        </w:rPr>
      </w:pPr>
      <w:r w:rsidRPr="00193572">
        <w:rPr>
          <w:rFonts w:ascii="David" w:hAnsi="David" w:cs="David"/>
          <w:rtl/>
        </w:rPr>
        <w:tab/>
      </w:r>
      <w:r w:rsidR="00A83A31" w:rsidRPr="00193572">
        <w:rPr>
          <w:rFonts w:ascii="David" w:hAnsi="David" w:cs="David"/>
          <w:rtl/>
        </w:rPr>
        <w:tab/>
      </w:r>
      <w:r w:rsidR="00A83A31" w:rsidRPr="00193572">
        <w:rPr>
          <w:rFonts w:ascii="David" w:hAnsi="David" w:cs="David"/>
          <w:rtl/>
        </w:rPr>
        <w:tab/>
      </w:r>
      <w:r w:rsidRPr="00193572">
        <w:rPr>
          <w:rFonts w:ascii="David" w:hAnsi="David" w:cs="David"/>
          <w:rtl/>
        </w:rPr>
        <w:t>טל: 02-</w:t>
      </w:r>
      <w:r w:rsidR="0072608B" w:rsidRPr="00193572">
        <w:rPr>
          <w:rFonts w:ascii="David" w:hAnsi="David" w:cs="David"/>
          <w:rtl/>
        </w:rPr>
        <w:t>123456</w:t>
      </w:r>
      <w:r w:rsidRPr="00193572">
        <w:rPr>
          <w:rFonts w:ascii="David" w:hAnsi="David" w:cs="David"/>
          <w:rtl/>
        </w:rPr>
        <w:t>; פקס: 02-</w:t>
      </w:r>
      <w:r w:rsidR="0072608B" w:rsidRPr="00193572">
        <w:rPr>
          <w:rFonts w:ascii="David" w:hAnsi="David" w:cs="David"/>
          <w:rtl/>
        </w:rPr>
        <w:t>123456</w:t>
      </w:r>
      <w:ins w:id="9" w:author="Adi Tal" w:date="2021-04-22T20:06:00Z">
        <w:r w:rsidR="00362FC8">
          <w:rPr>
            <w:rFonts w:ascii="David" w:hAnsi="David" w:cs="David" w:hint="cs"/>
            <w:rtl/>
          </w:rPr>
          <w:t>; דוא"ל : _______________</w:t>
        </w:r>
      </w:ins>
      <w:r w:rsidRPr="00193572">
        <w:rPr>
          <w:rFonts w:ascii="David" w:hAnsi="David" w:cs="David"/>
          <w:rtl/>
        </w:rPr>
        <w:t>.</w:t>
      </w:r>
    </w:p>
    <w:p w14:paraId="79C4123F" w14:textId="590C9470" w:rsidR="00A83C67" w:rsidRPr="00193572" w:rsidDel="00716717" w:rsidRDefault="00716717" w:rsidP="00BE4D3B">
      <w:pPr>
        <w:tabs>
          <w:tab w:val="clear" w:pos="624"/>
        </w:tabs>
        <w:spacing w:after="0" w:line="360" w:lineRule="auto"/>
        <w:jc w:val="right"/>
        <w:rPr>
          <w:del w:id="10" w:author="Adi Tal" w:date="2021-04-22T20:07:00Z"/>
          <w:rFonts w:ascii="David" w:hAnsi="David" w:cs="David"/>
          <w:b/>
          <w:bCs/>
          <w:u w:val="single"/>
          <w:rtl/>
        </w:rPr>
      </w:pPr>
      <w:ins w:id="11" w:author="Adi Tal" w:date="2021-04-22T20:07:00Z">
        <w:r>
          <w:rPr>
            <w:rFonts w:ascii="David" w:hAnsi="David" w:cs="David" w:hint="cs"/>
            <w:b/>
            <w:bCs/>
            <w:u w:val="single"/>
            <w:rtl/>
          </w:rPr>
          <w:t>התובעים</w:t>
        </w:r>
      </w:ins>
      <w:del w:id="12" w:author="Adi Tal" w:date="2021-04-22T20:07:00Z">
        <w:r w:rsidR="00A83C67" w:rsidRPr="00193572" w:rsidDel="00716717">
          <w:rPr>
            <w:rFonts w:ascii="David" w:hAnsi="David" w:cs="David"/>
            <w:b/>
            <w:bCs/>
            <w:u w:val="single"/>
            <w:rtl/>
          </w:rPr>
          <w:delText>המבקשים</w:delText>
        </w:r>
      </w:del>
    </w:p>
    <w:p w14:paraId="71FCF026" w14:textId="77777777" w:rsidR="00A83C67" w:rsidRPr="00193572" w:rsidRDefault="00A83C67" w:rsidP="00BE4D3B">
      <w:pPr>
        <w:tabs>
          <w:tab w:val="clear" w:pos="624"/>
        </w:tabs>
        <w:spacing w:after="0" w:line="360" w:lineRule="auto"/>
        <w:jc w:val="center"/>
        <w:rPr>
          <w:rFonts w:ascii="David" w:hAnsi="David" w:cs="David"/>
          <w:spacing w:val="20"/>
          <w:rtl/>
        </w:rPr>
      </w:pPr>
      <w:r w:rsidRPr="00193572">
        <w:rPr>
          <w:rFonts w:ascii="David" w:hAnsi="David" w:cs="David"/>
          <w:spacing w:val="20"/>
          <w:rtl/>
        </w:rPr>
        <w:t>נגד</w:t>
      </w:r>
    </w:p>
    <w:p w14:paraId="0F95C5FD" w14:textId="0B3E6B9D" w:rsidR="00A83C67" w:rsidRPr="00193572" w:rsidRDefault="00A83C67" w:rsidP="00BE4D3B">
      <w:pPr>
        <w:pStyle w:val="2"/>
        <w:numPr>
          <w:ilvl w:val="0"/>
          <w:numId w:val="24"/>
        </w:numPr>
        <w:tabs>
          <w:tab w:val="clear" w:pos="2835"/>
        </w:tabs>
        <w:spacing w:after="0" w:line="360" w:lineRule="auto"/>
        <w:ind w:left="1699" w:hanging="425"/>
        <w:rPr>
          <w:rFonts w:ascii="David" w:hAnsi="David" w:cs="David"/>
          <w:szCs w:val="24"/>
        </w:rPr>
      </w:pPr>
      <w:r w:rsidRPr="00193572">
        <w:rPr>
          <w:rFonts w:ascii="David" w:hAnsi="David" w:cs="David"/>
          <w:szCs w:val="24"/>
          <w:rtl/>
        </w:rPr>
        <w:t xml:space="preserve">יורשי המנוחה </w:t>
      </w:r>
      <w:r w:rsidR="00DA4FA6" w:rsidRPr="00193572">
        <w:rPr>
          <w:rFonts w:ascii="David" w:hAnsi="David" w:cs="David"/>
          <w:szCs w:val="24"/>
          <w:rtl/>
        </w:rPr>
        <w:t>______________</w:t>
      </w:r>
      <w:r w:rsidRPr="00193572">
        <w:rPr>
          <w:rFonts w:ascii="David" w:hAnsi="David" w:cs="David"/>
          <w:szCs w:val="24"/>
          <w:rtl/>
        </w:rPr>
        <w:t xml:space="preserve"> ז"ל, דרכון</w:t>
      </w:r>
      <w:r w:rsidR="00DA4FA6" w:rsidRPr="00193572">
        <w:rPr>
          <w:rFonts w:ascii="David" w:hAnsi="David" w:cs="David"/>
          <w:szCs w:val="24"/>
          <w:rtl/>
        </w:rPr>
        <w:t xml:space="preserve"> ברזיל ___________</w:t>
      </w:r>
    </w:p>
    <w:p w14:paraId="7FD928D6" w14:textId="3967AA46" w:rsidR="00A83C67" w:rsidRPr="00193572" w:rsidRDefault="00DA4FA6" w:rsidP="00BE4D3B">
      <w:pPr>
        <w:pStyle w:val="2"/>
        <w:tabs>
          <w:tab w:val="clear" w:pos="2835"/>
        </w:tabs>
        <w:spacing w:after="0" w:line="360" w:lineRule="auto"/>
        <w:ind w:left="1699" w:hanging="425"/>
        <w:rPr>
          <w:rFonts w:ascii="David" w:hAnsi="David" w:cs="David"/>
          <w:szCs w:val="24"/>
        </w:rPr>
      </w:pPr>
      <w:r w:rsidRPr="00193572">
        <w:rPr>
          <w:rFonts w:ascii="David" w:hAnsi="David" w:cs="David"/>
          <w:szCs w:val="24"/>
          <w:rtl/>
        </w:rPr>
        <w:t>_____________</w:t>
      </w:r>
      <w:r w:rsidR="00A83C67" w:rsidRPr="00193572">
        <w:rPr>
          <w:rFonts w:ascii="David" w:hAnsi="David" w:cs="David"/>
          <w:szCs w:val="24"/>
          <w:rtl/>
        </w:rPr>
        <w:t xml:space="preserve">, </w:t>
      </w:r>
      <w:r w:rsidRPr="00193572">
        <w:rPr>
          <w:rFonts w:ascii="David" w:hAnsi="David" w:cs="David"/>
          <w:szCs w:val="24"/>
          <w:rtl/>
        </w:rPr>
        <w:t>ת</w:t>
      </w:r>
      <w:r w:rsidR="00A83C67" w:rsidRPr="00193572">
        <w:rPr>
          <w:rFonts w:ascii="David" w:hAnsi="David" w:cs="David"/>
          <w:szCs w:val="24"/>
          <w:rtl/>
        </w:rPr>
        <w:t xml:space="preserve">.ז </w:t>
      </w:r>
      <w:r w:rsidRPr="00193572">
        <w:rPr>
          <w:rFonts w:ascii="David" w:hAnsi="David" w:cs="David"/>
          <w:szCs w:val="24"/>
          <w:rtl/>
        </w:rPr>
        <w:t>_____________</w:t>
      </w:r>
    </w:p>
    <w:p w14:paraId="30840640" w14:textId="77777777" w:rsidR="00DA4FA6" w:rsidRPr="00193572" w:rsidRDefault="00DA4FA6" w:rsidP="00BE4D3B">
      <w:pPr>
        <w:pStyle w:val="2"/>
        <w:tabs>
          <w:tab w:val="clear" w:pos="2835"/>
        </w:tabs>
        <w:spacing w:after="0" w:line="360" w:lineRule="auto"/>
        <w:ind w:left="1699" w:hanging="425"/>
        <w:rPr>
          <w:rFonts w:ascii="David" w:hAnsi="David" w:cs="David"/>
          <w:szCs w:val="24"/>
        </w:rPr>
      </w:pPr>
      <w:r w:rsidRPr="00193572">
        <w:rPr>
          <w:rFonts w:ascii="David" w:hAnsi="David" w:cs="David"/>
          <w:szCs w:val="24"/>
          <w:rtl/>
        </w:rPr>
        <w:t>_____________, ת.ז _____________</w:t>
      </w:r>
    </w:p>
    <w:p w14:paraId="391B73B2" w14:textId="423C882D" w:rsidR="00A83C67" w:rsidRPr="00193572" w:rsidDel="00716717" w:rsidRDefault="00716717" w:rsidP="00BE4D3B">
      <w:pPr>
        <w:tabs>
          <w:tab w:val="clear" w:pos="624"/>
        </w:tabs>
        <w:spacing w:after="0" w:line="360" w:lineRule="auto"/>
        <w:jc w:val="right"/>
        <w:rPr>
          <w:del w:id="13" w:author="Adi Tal" w:date="2021-04-22T20:07:00Z"/>
          <w:rFonts w:ascii="David" w:hAnsi="David" w:cs="David"/>
          <w:rtl/>
        </w:rPr>
      </w:pPr>
      <w:ins w:id="14" w:author="Adi Tal" w:date="2021-04-22T20:07:00Z">
        <w:r>
          <w:rPr>
            <w:rFonts w:ascii="David" w:hAnsi="David" w:cs="David" w:hint="cs"/>
            <w:b/>
            <w:bCs/>
            <w:u w:val="single"/>
            <w:rtl/>
          </w:rPr>
          <w:t>הנתבעים</w:t>
        </w:r>
      </w:ins>
      <w:del w:id="15" w:author="Adi Tal" w:date="2021-04-22T20:07:00Z">
        <w:r w:rsidR="00A83C67" w:rsidRPr="00193572" w:rsidDel="00716717">
          <w:rPr>
            <w:rFonts w:ascii="David" w:hAnsi="David" w:cs="David"/>
            <w:b/>
            <w:bCs/>
            <w:u w:val="single"/>
            <w:rtl/>
          </w:rPr>
          <w:delText>המשיבים</w:delText>
        </w:r>
      </w:del>
    </w:p>
    <w:p w14:paraId="6D324C87" w14:textId="77777777" w:rsidR="00A83C67" w:rsidRPr="00193572" w:rsidRDefault="00A83C67" w:rsidP="00BE4D3B">
      <w:pPr>
        <w:tabs>
          <w:tab w:val="clear" w:pos="624"/>
        </w:tabs>
        <w:spacing w:after="0" w:line="360" w:lineRule="auto"/>
        <w:jc w:val="left"/>
        <w:rPr>
          <w:rFonts w:ascii="David" w:hAnsi="David" w:cs="David"/>
          <w:rtl/>
        </w:rPr>
      </w:pPr>
    </w:p>
    <w:p w14:paraId="743743A7" w14:textId="441428AD" w:rsidR="00A83C67" w:rsidRDefault="00C83774" w:rsidP="00BE4D3B">
      <w:pPr>
        <w:pStyle w:val="Heading1"/>
        <w:spacing w:before="0" w:after="0" w:line="360" w:lineRule="auto"/>
        <w:jc w:val="both"/>
        <w:rPr>
          <w:ins w:id="16" w:author="Adi Tal" w:date="2021-04-22T20:09:00Z"/>
          <w:rFonts w:ascii="David" w:hAnsi="David" w:cs="David"/>
          <w:b w:val="0"/>
          <w:bCs w:val="0"/>
          <w:sz w:val="24"/>
          <w:szCs w:val="24"/>
          <w:rtl/>
        </w:rPr>
      </w:pPr>
      <w:ins w:id="17" w:author="Adi Tal" w:date="2021-04-22T20:09:00Z">
        <w:r w:rsidRPr="00C83774">
          <w:rPr>
            <w:rFonts w:ascii="David" w:hAnsi="David" w:cs="David" w:hint="cs"/>
            <w:b w:val="0"/>
            <w:bCs w:val="0"/>
            <w:sz w:val="24"/>
            <w:szCs w:val="24"/>
            <w:rtl/>
            <w:rPrChange w:id="18" w:author="Adi Tal" w:date="2021-04-22T20:09:00Z">
              <w:rPr>
                <w:rFonts w:ascii="David" w:hAnsi="David" w:cs="David" w:hint="cs"/>
                <w:sz w:val="24"/>
                <w:szCs w:val="24"/>
                <w:rtl/>
              </w:rPr>
            </w:rPrChange>
          </w:rPr>
          <w:t>ת"א, פסק דין הצהרתי</w:t>
        </w:r>
      </w:ins>
    </w:p>
    <w:p w14:paraId="14AB5FD3" w14:textId="6FD34E98" w:rsidR="00C83774" w:rsidRDefault="00C83774" w:rsidP="00BE4D3B">
      <w:pPr>
        <w:spacing w:after="0" w:line="360" w:lineRule="auto"/>
        <w:rPr>
          <w:ins w:id="19" w:author="Adi Tal" w:date="2021-04-22T20:09:00Z"/>
          <w:rFonts w:ascii="David" w:hAnsi="David" w:cs="David"/>
          <w:rtl/>
        </w:rPr>
      </w:pPr>
      <w:ins w:id="20" w:author="Adi Tal" w:date="2021-04-22T20:09:00Z">
        <w:r>
          <w:rPr>
            <w:rFonts w:ascii="David" w:hAnsi="David" w:cs="David" w:hint="cs"/>
            <w:rtl/>
          </w:rPr>
          <w:t xml:space="preserve">אגרה: </w:t>
        </w:r>
      </w:ins>
      <w:ins w:id="21" w:author="Adi Tal" w:date="2021-04-22T20:11:00Z">
        <w:r>
          <w:rPr>
            <w:rFonts w:ascii="David" w:hAnsi="David" w:cs="David" w:hint="cs"/>
            <w:rtl/>
          </w:rPr>
          <w:t>654</w:t>
        </w:r>
      </w:ins>
      <w:ins w:id="22" w:author="Adi Tal" w:date="2021-04-22T20:09:00Z">
        <w:r>
          <w:rPr>
            <w:rFonts w:ascii="David" w:hAnsi="David" w:cs="David" w:hint="cs"/>
            <w:rtl/>
          </w:rPr>
          <w:t xml:space="preserve"> ש"ח לפי פרט </w:t>
        </w:r>
      </w:ins>
      <w:ins w:id="23" w:author="Adi Tal" w:date="2021-04-22T20:11:00Z">
        <w:r>
          <w:rPr>
            <w:rFonts w:ascii="David" w:hAnsi="David" w:cs="David" w:hint="cs"/>
            <w:rtl/>
          </w:rPr>
          <w:t>3</w:t>
        </w:r>
      </w:ins>
      <w:ins w:id="24" w:author="Adi Tal" w:date="2021-04-22T20:09:00Z">
        <w:r>
          <w:rPr>
            <w:rFonts w:ascii="David" w:hAnsi="David" w:cs="David" w:hint="cs"/>
            <w:rtl/>
          </w:rPr>
          <w:t xml:space="preserve"> בתוספת </w:t>
        </w:r>
        <w:r w:rsidRPr="00895F10">
          <w:rPr>
            <w:rFonts w:ascii="David" w:hAnsi="David" w:cs="David"/>
            <w:rtl/>
          </w:rPr>
          <w:t>תקנות בתי המשפט (אגרות), תשס"ז-2007</w:t>
        </w:r>
      </w:ins>
    </w:p>
    <w:p w14:paraId="0B4D7F35" w14:textId="053DDD54" w:rsidR="00A83C67" w:rsidRPr="00193572" w:rsidDel="00193572" w:rsidRDefault="00A83C67" w:rsidP="00BE4D3B">
      <w:pPr>
        <w:pStyle w:val="Heading1"/>
        <w:spacing w:before="0" w:after="0" w:line="360" w:lineRule="auto"/>
        <w:rPr>
          <w:del w:id="25" w:author="Adi Tal" w:date="2021-04-22T19:14:00Z"/>
          <w:rFonts w:ascii="David" w:hAnsi="David" w:cs="David"/>
          <w:rtl/>
        </w:rPr>
      </w:pPr>
      <w:del w:id="26" w:author="Adi Tal" w:date="2021-04-22T19:14:00Z">
        <w:r w:rsidRPr="00193572" w:rsidDel="00193572">
          <w:rPr>
            <w:rFonts w:ascii="David" w:hAnsi="David" w:cs="David"/>
            <w:rtl/>
          </w:rPr>
          <w:delText>המרצת פתיחה</w:delText>
        </w:r>
      </w:del>
    </w:p>
    <w:p w14:paraId="52E7DC57" w14:textId="381B2B5A" w:rsidR="00715835" w:rsidDel="00EA1211" w:rsidRDefault="00A83C67" w:rsidP="00BE4D3B">
      <w:pPr>
        <w:tabs>
          <w:tab w:val="clear" w:pos="624"/>
        </w:tabs>
        <w:bidi w:val="0"/>
        <w:spacing w:after="0" w:line="360" w:lineRule="auto"/>
        <w:jc w:val="right"/>
        <w:rPr>
          <w:del w:id="27" w:author="Adi Tal" w:date="2021-04-22T20:09:00Z"/>
          <w:rFonts w:ascii="David" w:hAnsi="David" w:cs="David"/>
          <w:rtl/>
        </w:rPr>
      </w:pPr>
      <w:del w:id="28" w:author="Adi Tal" w:date="2021-04-22T20:09:00Z">
        <w:r w:rsidRPr="00193572" w:rsidDel="00C83774">
          <w:rPr>
            <w:rFonts w:ascii="David" w:hAnsi="David" w:cs="David"/>
            <w:rtl/>
          </w:rPr>
          <w:delText>מהות התביעה: סעד הצהרתי</w:delText>
        </w:r>
      </w:del>
    </w:p>
    <w:p w14:paraId="0C036C08" w14:textId="77777777" w:rsidR="00EA1211" w:rsidRPr="00895F10" w:rsidRDefault="00EA1211" w:rsidP="00BE4D3B">
      <w:pPr>
        <w:shd w:val="clear" w:color="auto" w:fill="FFFFFF"/>
        <w:spacing w:after="0" w:line="360" w:lineRule="auto"/>
        <w:jc w:val="center"/>
        <w:outlineLvl w:val="2"/>
        <w:rPr>
          <w:ins w:id="29" w:author="Adi Tal" w:date="2021-04-22T20:12:00Z"/>
          <w:rFonts w:ascii="David" w:hAnsi="David" w:cs="David"/>
          <w:b/>
          <w:bCs/>
          <w:sz w:val="32"/>
          <w:szCs w:val="32"/>
          <w:rtl/>
          <w:lang w:eastAsia="en-IL"/>
        </w:rPr>
      </w:pPr>
      <w:ins w:id="30" w:author="Adi Tal" w:date="2021-04-22T20:12:00Z">
        <w:r w:rsidRPr="00895F10">
          <w:rPr>
            <w:rFonts w:ascii="David" w:hAnsi="David" w:cs="David"/>
            <w:b/>
            <w:bCs/>
            <w:sz w:val="32"/>
            <w:szCs w:val="32"/>
            <w:rtl/>
            <w:lang w:val="en-IL" w:eastAsia="en-IL"/>
          </w:rPr>
          <w:t>הזמנה לדין</w:t>
        </w:r>
      </w:ins>
    </w:p>
    <w:p w14:paraId="7A54394F" w14:textId="0279151D" w:rsidR="00EA1211" w:rsidRPr="00895F10" w:rsidRDefault="00EA1211" w:rsidP="00BE4D3B">
      <w:pPr>
        <w:shd w:val="clear" w:color="auto" w:fill="FFFFFF"/>
        <w:spacing w:after="0" w:line="360" w:lineRule="auto"/>
        <w:outlineLvl w:val="2"/>
        <w:rPr>
          <w:ins w:id="31" w:author="Adi Tal" w:date="2021-04-22T20:12:00Z"/>
          <w:rFonts w:ascii="David" w:hAnsi="David" w:cs="David"/>
          <w:lang w:eastAsia="en-IL"/>
        </w:rPr>
      </w:pPr>
      <w:ins w:id="32" w:author="Adi Tal" w:date="2021-04-22T20:12:00Z">
        <w:r>
          <w:rPr>
            <w:rFonts w:ascii="David" w:hAnsi="David" w:cs="David" w:hint="cs"/>
            <w:rtl/>
            <w:lang w:val="en-IL" w:eastAsia="en-IL"/>
          </w:rPr>
          <w:t>הואיל ו___________ הגיש</w:t>
        </w:r>
        <w:r>
          <w:rPr>
            <w:rFonts w:ascii="David" w:hAnsi="David" w:cs="David" w:hint="cs"/>
            <w:rtl/>
            <w:lang w:val="en-IL" w:eastAsia="en-IL"/>
          </w:rPr>
          <w:t>ו</w:t>
        </w:r>
        <w:r>
          <w:rPr>
            <w:rFonts w:ascii="David" w:hAnsi="David" w:cs="David" w:hint="cs"/>
            <w:rtl/>
            <w:lang w:val="en-IL" w:eastAsia="en-IL"/>
          </w:rPr>
          <w:t xml:space="preserve"> כתב תביעה זה נגד</w:t>
        </w:r>
        <w:r>
          <w:rPr>
            <w:rFonts w:ascii="David" w:hAnsi="David" w:cs="David" w:hint="cs"/>
            <w:rtl/>
            <w:lang w:val="en-IL" w:eastAsia="en-IL"/>
          </w:rPr>
          <w:t>כם</w:t>
        </w:r>
        <w:r>
          <w:rPr>
            <w:rFonts w:ascii="David" w:hAnsi="David" w:cs="David" w:hint="cs"/>
            <w:rtl/>
            <w:lang w:val="en-IL" w:eastAsia="en-IL"/>
          </w:rPr>
          <w:t>, את</w:t>
        </w:r>
        <w:r>
          <w:rPr>
            <w:rFonts w:ascii="David" w:hAnsi="David" w:cs="David" w:hint="cs"/>
            <w:rtl/>
            <w:lang w:val="en-IL" w:eastAsia="en-IL"/>
          </w:rPr>
          <w:t>ם</w:t>
        </w:r>
        <w:r>
          <w:rPr>
            <w:rFonts w:ascii="David" w:hAnsi="David" w:cs="David" w:hint="cs"/>
            <w:rtl/>
            <w:lang w:val="en-IL" w:eastAsia="en-IL"/>
          </w:rPr>
          <w:t xml:space="preserve"> מוזמ</w:t>
        </w:r>
        <w:r>
          <w:rPr>
            <w:rFonts w:ascii="David" w:hAnsi="David" w:cs="David" w:hint="cs"/>
            <w:rtl/>
            <w:lang w:val="en-IL" w:eastAsia="en-IL"/>
          </w:rPr>
          <w:t>נים</w:t>
        </w:r>
        <w:r>
          <w:rPr>
            <w:rFonts w:ascii="David" w:hAnsi="David" w:cs="David" w:hint="cs"/>
            <w:rtl/>
            <w:lang w:val="en-IL" w:eastAsia="en-IL"/>
          </w:rPr>
          <w:t xml:space="preserve"> להגיש כתב הגנה בתוך </w:t>
        </w:r>
        <w:r>
          <w:rPr>
            <w:rFonts w:ascii="David" w:hAnsi="David" w:cs="David" w:hint="cs"/>
            <w:rtl/>
            <w:lang w:val="en-IL" w:eastAsia="en-IL"/>
          </w:rPr>
          <w:t>ש</w:t>
        </w:r>
      </w:ins>
      <w:ins w:id="33" w:author="Adi Tal" w:date="2021-04-22T20:13:00Z">
        <w:r w:rsidR="00A81F14">
          <w:rPr>
            <w:rFonts w:ascii="David" w:hAnsi="David" w:cs="David" w:hint="cs"/>
            <w:rtl/>
            <w:lang w:val="en-IL" w:eastAsia="en-IL"/>
          </w:rPr>
          <w:t>י</w:t>
        </w:r>
      </w:ins>
      <w:ins w:id="34" w:author="Adi Tal" w:date="2021-04-22T20:12:00Z">
        <w:r>
          <w:rPr>
            <w:rFonts w:ascii="David" w:hAnsi="David" w:cs="David" w:hint="cs"/>
            <w:rtl/>
            <w:lang w:val="en-IL" w:eastAsia="en-IL"/>
          </w:rPr>
          <w:t>שים</w:t>
        </w:r>
        <w:r>
          <w:rPr>
            <w:rFonts w:ascii="David" w:hAnsi="David" w:cs="David" w:hint="cs"/>
            <w:rtl/>
            <w:lang w:val="en-IL" w:eastAsia="en-IL"/>
          </w:rPr>
          <w:t xml:space="preserve"> ימים מיום שהומצאה ל</w:t>
        </w:r>
        <w:r w:rsidR="00A81F14">
          <w:rPr>
            <w:rFonts w:ascii="David" w:hAnsi="David" w:cs="David" w:hint="cs"/>
            <w:rtl/>
            <w:lang w:val="en-IL" w:eastAsia="en-IL"/>
          </w:rPr>
          <w:t>כם</w:t>
        </w:r>
        <w:r>
          <w:rPr>
            <w:rFonts w:ascii="David" w:hAnsi="David" w:cs="David" w:hint="cs"/>
            <w:rtl/>
            <w:lang w:val="en-IL" w:eastAsia="en-IL"/>
          </w:rPr>
          <w:t xml:space="preserve"> הזמנה זו</w:t>
        </w:r>
        <w:r w:rsidRPr="00895F10">
          <w:rPr>
            <w:rFonts w:ascii="David" w:hAnsi="David" w:cs="David"/>
            <w:lang w:val="en-IL" w:eastAsia="en-IL"/>
          </w:rPr>
          <w:t>.</w:t>
        </w:r>
      </w:ins>
    </w:p>
    <w:p w14:paraId="0C2773B4" w14:textId="3BC00E0F" w:rsidR="00EA1211" w:rsidRDefault="00EA1211" w:rsidP="00BE4D3B">
      <w:pPr>
        <w:shd w:val="clear" w:color="auto" w:fill="FFFFFF"/>
        <w:spacing w:after="0" w:line="360" w:lineRule="auto"/>
        <w:rPr>
          <w:ins w:id="35" w:author="Adi Tal" w:date="2021-04-22T20:14:00Z"/>
          <w:rFonts w:ascii="David" w:hAnsi="David" w:cs="David"/>
          <w:rtl/>
          <w:lang w:val="en-IL" w:eastAsia="en-IL"/>
        </w:rPr>
      </w:pPr>
      <w:ins w:id="36" w:author="Adi Tal" w:date="2021-04-22T20:12:00Z">
        <w:r w:rsidRPr="00895F10">
          <w:rPr>
            <w:rFonts w:ascii="David" w:hAnsi="David" w:cs="David"/>
            <w:rtl/>
            <w:lang w:val="en-IL" w:eastAsia="en-IL"/>
          </w:rPr>
          <w:t>לתשומת לב</w:t>
        </w:r>
      </w:ins>
      <w:ins w:id="37" w:author="Adi Tal" w:date="2021-04-22T20:13:00Z">
        <w:r w:rsidR="004E180A">
          <w:rPr>
            <w:rFonts w:ascii="David" w:hAnsi="David" w:cs="David" w:hint="cs"/>
            <w:rtl/>
            <w:lang w:val="en-IL" w:eastAsia="en-IL"/>
          </w:rPr>
          <w:t>כם</w:t>
        </w:r>
      </w:ins>
      <w:ins w:id="38" w:author="Adi Tal" w:date="2021-04-22T20:12:00Z">
        <w:r w:rsidRPr="00895F10">
          <w:rPr>
            <w:rFonts w:ascii="David" w:hAnsi="David" w:cs="David"/>
            <w:rtl/>
            <w:lang w:val="en-IL" w:eastAsia="en-IL"/>
          </w:rPr>
          <w:t>, אם לא תגיש</w:t>
        </w:r>
      </w:ins>
      <w:ins w:id="39" w:author="Adi Tal" w:date="2021-04-22T20:13:00Z">
        <w:r w:rsidR="004E180A">
          <w:rPr>
            <w:rFonts w:ascii="David" w:hAnsi="David" w:cs="David" w:hint="cs"/>
            <w:rtl/>
            <w:lang w:val="en-IL" w:eastAsia="en-IL"/>
          </w:rPr>
          <w:t>ו</w:t>
        </w:r>
      </w:ins>
      <w:ins w:id="40" w:author="Adi Tal" w:date="2021-04-22T20:12:00Z">
        <w:r w:rsidRPr="00895F10">
          <w:rPr>
            <w:rFonts w:ascii="David" w:hAnsi="David" w:cs="David"/>
            <w:rtl/>
            <w:lang w:val="en-IL" w:eastAsia="en-IL"/>
          </w:rPr>
          <w:t xml:space="preserve"> כתב הגנה אזי לפי תקנה 130 לתקנות סדר הדין האזרחי, התשע"ט-2018, תהיה לתובע</w:t>
        </w:r>
      </w:ins>
      <w:ins w:id="41" w:author="Adi Tal" w:date="2021-04-22T20:13:00Z">
        <w:r w:rsidR="004E180A">
          <w:rPr>
            <w:rFonts w:ascii="David" w:hAnsi="David" w:cs="David" w:hint="cs"/>
            <w:rtl/>
            <w:lang w:val="en-IL" w:eastAsia="en-IL"/>
          </w:rPr>
          <w:t>ים</w:t>
        </w:r>
      </w:ins>
      <w:ins w:id="42" w:author="Adi Tal" w:date="2021-04-22T20:12:00Z">
        <w:r w:rsidRPr="00895F10">
          <w:rPr>
            <w:rFonts w:ascii="David" w:hAnsi="David" w:cs="David"/>
            <w:rtl/>
            <w:lang w:val="en-IL" w:eastAsia="en-IL"/>
          </w:rPr>
          <w:t xml:space="preserve"> הזכות לקבל פסק דין שלא בפני</w:t>
        </w:r>
      </w:ins>
      <w:ins w:id="43" w:author="Adi Tal" w:date="2021-04-22T20:13:00Z">
        <w:r w:rsidR="004E180A">
          <w:rPr>
            <w:rFonts w:ascii="David" w:hAnsi="David" w:cs="David" w:hint="cs"/>
            <w:rtl/>
            <w:lang w:val="en-IL" w:eastAsia="en-IL"/>
          </w:rPr>
          <w:t>כם</w:t>
        </w:r>
      </w:ins>
      <w:ins w:id="44" w:author="Adi Tal" w:date="2021-04-22T20:12:00Z">
        <w:r w:rsidRPr="00895F10">
          <w:rPr>
            <w:rFonts w:ascii="David" w:hAnsi="David" w:cs="David"/>
            <w:lang w:val="en-IL" w:eastAsia="en-IL"/>
          </w:rPr>
          <w:t>.</w:t>
        </w:r>
      </w:ins>
    </w:p>
    <w:p w14:paraId="0D690BA0" w14:textId="77777777" w:rsidR="00BE4D3B" w:rsidRDefault="00BE4D3B" w:rsidP="00BE4D3B">
      <w:pPr>
        <w:shd w:val="clear" w:color="auto" w:fill="FFFFFF"/>
        <w:spacing w:after="0" w:line="360" w:lineRule="auto"/>
        <w:rPr>
          <w:rFonts w:ascii="David" w:hAnsi="David" w:cs="David"/>
          <w:b/>
          <w:bCs/>
          <w:u w:val="single"/>
          <w:rtl/>
          <w:lang w:val="en-IL" w:eastAsia="en-IL"/>
        </w:rPr>
      </w:pPr>
    </w:p>
    <w:p w14:paraId="51E8216D" w14:textId="0F727ABB" w:rsidR="00BE4D3B" w:rsidRDefault="00BE4D3B" w:rsidP="00BE4D3B">
      <w:pPr>
        <w:shd w:val="clear" w:color="auto" w:fill="FFFFFF"/>
        <w:spacing w:after="0" w:line="360" w:lineRule="auto"/>
        <w:rPr>
          <w:ins w:id="45" w:author="Adi Tal" w:date="2021-04-22T20:14:00Z"/>
          <w:rFonts w:ascii="David" w:hAnsi="David" w:cs="David"/>
          <w:b/>
          <w:bCs/>
          <w:u w:val="single"/>
          <w:rtl/>
          <w:lang w:val="en-IL" w:eastAsia="en-IL"/>
        </w:rPr>
      </w:pPr>
      <w:ins w:id="46" w:author="Adi Tal" w:date="2021-04-22T20:14:00Z">
        <w:r w:rsidRPr="00895F10">
          <w:rPr>
            <w:rFonts w:ascii="David" w:hAnsi="David" w:cs="David" w:hint="cs"/>
            <w:b/>
            <w:bCs/>
            <w:u w:val="single"/>
            <w:rtl/>
            <w:lang w:val="en-IL" w:eastAsia="en-IL"/>
          </w:rPr>
          <w:t>תמצית הטענות</w:t>
        </w:r>
      </w:ins>
      <w:ins w:id="47" w:author="Adi Tal" w:date="2021-04-22T20:55:00Z">
        <w:r w:rsidR="001F7D32">
          <w:rPr>
            <w:rFonts w:ascii="David" w:hAnsi="David" w:cs="David" w:hint="cs"/>
            <w:b/>
            <w:bCs/>
            <w:u w:val="single"/>
            <w:rtl/>
            <w:lang w:val="en-IL" w:eastAsia="en-IL"/>
          </w:rPr>
          <w:t xml:space="preserve"> </w:t>
        </w:r>
        <w:r w:rsidR="001F7D32">
          <w:rPr>
            <w:rFonts w:ascii="David" w:hAnsi="David" w:cs="David" w:hint="cs"/>
            <w:u w:val="single"/>
            <w:rtl/>
          </w:rPr>
          <w:t>[</w:t>
        </w:r>
        <w:r w:rsidR="001F7D32" w:rsidRPr="00925328">
          <w:rPr>
            <w:rFonts w:ascii="David" w:hAnsi="David" w:cs="David" w:hint="cs"/>
            <w:highlight w:val="yellow"/>
            <w:u w:val="single"/>
            <w:rtl/>
          </w:rPr>
          <w:t xml:space="preserve">מחוזי </w:t>
        </w:r>
        <w:r w:rsidR="001F7D32" w:rsidRPr="00925328">
          <w:rPr>
            <w:rFonts w:ascii="David" w:hAnsi="David" w:cs="David"/>
            <w:highlight w:val="yellow"/>
            <w:u w:val="single"/>
            <w:rtl/>
          </w:rPr>
          <w:t>–</w:t>
        </w:r>
        <w:r w:rsidR="001F7D32" w:rsidRPr="00925328">
          <w:rPr>
            <w:rFonts w:ascii="David" w:hAnsi="David" w:cs="David" w:hint="cs"/>
            <w:highlight w:val="yellow"/>
            <w:u w:val="single"/>
            <w:rtl/>
          </w:rPr>
          <w:t xml:space="preserve"> עד </w:t>
        </w:r>
        <w:r w:rsidR="001F7D32">
          <w:rPr>
            <w:rFonts w:ascii="David" w:hAnsi="David" w:cs="David" w:hint="cs"/>
            <w:highlight w:val="yellow"/>
            <w:u w:val="single"/>
            <w:rtl/>
          </w:rPr>
          <w:t>3</w:t>
        </w:r>
        <w:r w:rsidR="001F7D32" w:rsidRPr="00925328">
          <w:rPr>
            <w:rFonts w:ascii="David" w:hAnsi="David" w:cs="David" w:hint="cs"/>
            <w:highlight w:val="yellow"/>
            <w:u w:val="single"/>
            <w:rtl/>
          </w:rPr>
          <w:t xml:space="preserve"> עמודים לחלק זה</w:t>
        </w:r>
        <w:r w:rsidR="001F7D32">
          <w:rPr>
            <w:rFonts w:ascii="David" w:hAnsi="David" w:cs="David" w:hint="cs"/>
            <w:u w:val="single"/>
            <w:rtl/>
          </w:rPr>
          <w:t>]</w:t>
        </w:r>
      </w:ins>
    </w:p>
    <w:p w14:paraId="39E67E05" w14:textId="77777777" w:rsidR="00BE4D3B" w:rsidRPr="00925328" w:rsidRDefault="00BE4D3B" w:rsidP="00BE4D3B">
      <w:pPr>
        <w:pStyle w:val="ListParagraph"/>
        <w:numPr>
          <w:ilvl w:val="0"/>
          <w:numId w:val="25"/>
        </w:numPr>
        <w:shd w:val="clear" w:color="auto" w:fill="FFFFFF"/>
        <w:tabs>
          <w:tab w:val="clear" w:pos="624"/>
        </w:tabs>
        <w:spacing w:after="0" w:line="360" w:lineRule="auto"/>
        <w:ind w:left="567" w:hanging="567"/>
        <w:rPr>
          <w:ins w:id="48" w:author="Adi Tal" w:date="2021-04-22T20:14:00Z"/>
          <w:rFonts w:ascii="David" w:hAnsi="David" w:cs="David"/>
          <w:u w:val="single"/>
          <w:lang w:eastAsia="en-IL"/>
        </w:rPr>
        <w:pPrChange w:id="49" w:author="Adi Tal" w:date="2021-04-22T20:14:00Z">
          <w:pPr>
            <w:pStyle w:val="ListParagraph"/>
            <w:numPr>
              <w:numId w:val="25"/>
            </w:numPr>
            <w:shd w:val="clear" w:color="auto" w:fill="FFFFFF"/>
            <w:tabs>
              <w:tab w:val="clear" w:pos="624"/>
            </w:tabs>
            <w:spacing w:after="0" w:line="360" w:lineRule="auto"/>
            <w:ind w:hanging="360"/>
            <w:contextualSpacing/>
          </w:pPr>
        </w:pPrChange>
      </w:pPr>
      <w:ins w:id="50" w:author="Adi Tal" w:date="2021-04-22T20:14:00Z">
        <w:r w:rsidRPr="00925328">
          <w:rPr>
            <w:rFonts w:ascii="David" w:hAnsi="David" w:cs="David" w:hint="cs"/>
            <w:u w:val="single"/>
            <w:rtl/>
            <w:lang w:val="en-IL" w:eastAsia="en-IL"/>
          </w:rPr>
          <w:t>בעלי הדין</w:t>
        </w:r>
      </w:ins>
    </w:p>
    <w:p w14:paraId="696D1BA2" w14:textId="646DC079" w:rsidR="00BE4D3B" w:rsidRPr="00193572" w:rsidRDefault="00BE4D3B" w:rsidP="00BE4D3B">
      <w:pPr>
        <w:pStyle w:val="HeadingMismach1"/>
        <w:numPr>
          <w:ilvl w:val="0"/>
          <w:numId w:val="1"/>
        </w:numPr>
        <w:spacing w:after="0" w:line="360" w:lineRule="auto"/>
        <w:rPr>
          <w:ins w:id="51" w:author="Adi Tal" w:date="2021-04-22T20:17:00Z"/>
          <w:rFonts w:ascii="David" w:hAnsi="David" w:cs="David"/>
        </w:rPr>
      </w:pPr>
      <w:moveToRangeStart w:id="52" w:author="Adi Tal" w:date="2021-04-22T20:16:00Z" w:name="move70014979"/>
      <w:moveTo w:id="53" w:author="Adi Tal" w:date="2021-04-22T20:16:00Z">
        <w:del w:id="54" w:author="Adi Tal" w:date="2021-04-22T20:18:00Z">
          <w:r w:rsidRPr="00193572" w:rsidDel="00BE4D3B">
            <w:rPr>
              <w:rFonts w:ascii="David" w:hAnsi="David" w:cs="David"/>
              <w:rtl/>
            </w:rPr>
            <w:delText>המבקשים</w:delText>
          </w:r>
        </w:del>
      </w:moveTo>
      <w:ins w:id="55" w:author="Adi Tal" w:date="2021-04-22T20:18:00Z">
        <w:r>
          <w:rPr>
            <w:rFonts w:ascii="David" w:hAnsi="David" w:cs="David" w:hint="cs"/>
            <w:rtl/>
          </w:rPr>
          <w:t>התובעים</w:t>
        </w:r>
      </w:ins>
      <w:moveTo w:id="56" w:author="Adi Tal" w:date="2021-04-22T20:16:00Z">
        <w:r w:rsidRPr="00193572">
          <w:rPr>
            <w:rFonts w:ascii="David" w:hAnsi="David" w:cs="David"/>
            <w:rtl/>
          </w:rPr>
          <w:t xml:space="preserve"> הם מנהלי, יזמי ובעלי העניין בפרויקט רחב ההיקף המתוכנן להיערך במתחם</w:t>
        </w:r>
      </w:moveTo>
      <w:ins w:id="57" w:author="Adi Tal" w:date="2021-04-22T20:17:00Z">
        <w:r>
          <w:rPr>
            <w:rFonts w:ascii="David" w:hAnsi="David" w:cs="David" w:hint="cs"/>
            <w:rtl/>
          </w:rPr>
          <w:t xml:space="preserve"> </w:t>
        </w:r>
        <w:r w:rsidRPr="00193572">
          <w:rPr>
            <w:rFonts w:ascii="David" w:hAnsi="David" w:cs="David"/>
            <w:rtl/>
          </w:rPr>
          <w:t xml:space="preserve">הכולל את המקרקעין הידועים כחלקות _____ בגוש ______, שכתובתן היא רחובות __________________ עליהן בנויים __ בנייני מגורים ומבנה מסחר הכוללים 180 יחידות נפרדות  (___ דירות ו – ___ יחידות מסחר) (להלן: </w:t>
        </w:r>
        <w:r w:rsidRPr="00193572">
          <w:rPr>
            <w:rFonts w:ascii="David" w:hAnsi="David" w:cs="David"/>
            <w:b/>
            <w:bCs/>
            <w:rtl/>
          </w:rPr>
          <w:t>"המתחם"</w:t>
        </w:r>
        <w:r w:rsidRPr="00193572">
          <w:rPr>
            <w:rFonts w:ascii="David" w:hAnsi="David" w:cs="David"/>
            <w:rtl/>
          </w:rPr>
          <w:t xml:space="preserve">). תשריט המתחם מצ"ב </w:t>
        </w:r>
        <w:r w:rsidRPr="00193572">
          <w:rPr>
            <w:rFonts w:ascii="David" w:hAnsi="David" w:cs="David"/>
            <w:b/>
            <w:bCs/>
            <w:rtl/>
          </w:rPr>
          <w:t xml:space="preserve">כנספח </w:t>
        </w:r>
      </w:ins>
      <w:ins w:id="58" w:author="Adi Tal" w:date="2021-04-22T20:18:00Z">
        <w:r>
          <w:rPr>
            <w:rFonts w:ascii="David" w:hAnsi="David" w:cs="David" w:hint="cs"/>
            <w:b/>
            <w:bCs/>
            <w:rtl/>
          </w:rPr>
          <w:t>1</w:t>
        </w:r>
      </w:ins>
      <w:ins w:id="59" w:author="Adi Tal" w:date="2021-04-22T20:17:00Z">
        <w:r w:rsidRPr="00193572">
          <w:rPr>
            <w:rFonts w:ascii="David" w:hAnsi="David" w:cs="David"/>
            <w:rtl/>
          </w:rPr>
          <w:t>.</w:t>
        </w:r>
      </w:ins>
    </w:p>
    <w:p w14:paraId="6903E140" w14:textId="45EB49C4" w:rsidR="00BE4D3B" w:rsidRPr="00193572" w:rsidRDefault="00BE4D3B" w:rsidP="00BE4D3B">
      <w:pPr>
        <w:pStyle w:val="HeadingMismach1"/>
        <w:numPr>
          <w:ilvl w:val="0"/>
          <w:numId w:val="1"/>
        </w:numPr>
        <w:spacing w:after="0" w:line="360" w:lineRule="auto"/>
        <w:rPr>
          <w:moveTo w:id="60" w:author="Adi Tal" w:date="2021-04-22T20:16:00Z"/>
          <w:rFonts w:ascii="David" w:hAnsi="David" w:cs="David"/>
        </w:rPr>
        <w:pPrChange w:id="61" w:author="Adi Tal" w:date="2021-04-22T20:22:00Z">
          <w:pPr>
            <w:pStyle w:val="HeadingMismach1"/>
            <w:numPr>
              <w:numId w:val="25"/>
            </w:numPr>
            <w:tabs>
              <w:tab w:val="clear" w:pos="567"/>
            </w:tabs>
            <w:spacing w:after="0" w:line="360" w:lineRule="auto"/>
            <w:ind w:left="720" w:hanging="360"/>
          </w:pPr>
        </w:pPrChange>
      </w:pPr>
      <w:moveTo w:id="62" w:author="Adi Tal" w:date="2021-04-22T20:16:00Z">
        <w:del w:id="63" w:author="Adi Tal" w:date="2021-04-22T20:19:00Z">
          <w:r w:rsidRPr="00193572" w:rsidDel="00BE4D3B">
            <w:rPr>
              <w:rFonts w:ascii="David" w:hAnsi="David" w:cs="David"/>
              <w:rtl/>
            </w:rPr>
            <w:delText>המבקש</w:delText>
          </w:r>
        </w:del>
      </w:moveTo>
      <w:ins w:id="64" w:author="Adi Tal" w:date="2021-04-22T20:19:00Z">
        <w:r>
          <w:rPr>
            <w:rFonts w:ascii="David" w:hAnsi="David" w:cs="David" w:hint="cs"/>
            <w:rtl/>
          </w:rPr>
          <w:t>התובע</w:t>
        </w:r>
      </w:ins>
      <w:moveTo w:id="65" w:author="Adi Tal" w:date="2021-04-22T20:16:00Z">
        <w:r w:rsidRPr="00193572">
          <w:rPr>
            <w:rFonts w:ascii="David" w:hAnsi="David" w:cs="David"/>
            <w:rtl/>
          </w:rPr>
          <w:t xml:space="preserve"> 1 מייצג את בעלי הזכויות במתחם (להלן: "</w:t>
        </w:r>
        <w:r w:rsidRPr="00193572">
          <w:rPr>
            <w:rFonts w:ascii="David" w:hAnsi="David" w:cs="David"/>
            <w:b/>
            <w:bCs/>
            <w:rtl/>
          </w:rPr>
          <w:t>הנציגות</w:t>
        </w:r>
        <w:r w:rsidRPr="00193572">
          <w:rPr>
            <w:rFonts w:ascii="David" w:hAnsi="David" w:cs="David"/>
            <w:rtl/>
          </w:rPr>
          <w:t xml:space="preserve">") כמפורט בנספח ב4' להסכם הפינוי בינוי עליו חתמו בעלי הזכויות במתחם; </w:t>
        </w:r>
        <w:del w:id="66" w:author="Adi Tal" w:date="2021-04-22T20:19:00Z">
          <w:r w:rsidRPr="00193572" w:rsidDel="00BE4D3B">
            <w:rPr>
              <w:rFonts w:ascii="David" w:hAnsi="David" w:cs="David"/>
              <w:rtl/>
            </w:rPr>
            <w:delText>המבקשת</w:delText>
          </w:r>
        </w:del>
      </w:moveTo>
      <w:ins w:id="67" w:author="Adi Tal" w:date="2021-04-22T20:19:00Z">
        <w:r>
          <w:rPr>
            <w:rFonts w:ascii="David" w:hAnsi="David" w:cs="David" w:hint="cs"/>
            <w:rtl/>
          </w:rPr>
          <w:t>התובעת</w:t>
        </w:r>
      </w:ins>
      <w:moveTo w:id="68" w:author="Adi Tal" w:date="2021-04-22T20:16:00Z">
        <w:r w:rsidRPr="00193572">
          <w:rPr>
            <w:rFonts w:ascii="David" w:hAnsi="David" w:cs="David"/>
            <w:rtl/>
          </w:rPr>
          <w:t xml:space="preserve"> 2 היא מנהלת הפרויקט מטעם בעלי הזכויות והנציגות ומי שהיתה ועודנה אמונה על ארגון בעלי הזכויות, קידום התכנית במוסדות התכנון השונים לאורך השנים – למן תחילת הדרך, לפני 8 שנים – עת יזמה בשם בעלי הזכויות תכנית בנין </w:t>
        </w:r>
        <w:r w:rsidRPr="00193572">
          <w:rPr>
            <w:rFonts w:ascii="David" w:hAnsi="David" w:cs="David"/>
            <w:rtl/>
          </w:rPr>
          <w:lastRenderedPageBreak/>
          <w:t xml:space="preserve">עיר חדשה – דרך ביצוע הליך של "הזמנה להציע הצעות" מכרז לבחירת החברה היזמית לביצוע הפרויקט על ידי בעלי הזכויות; </w:t>
        </w:r>
        <w:del w:id="69" w:author="Adi Tal" w:date="2021-04-22T20:19:00Z">
          <w:r w:rsidRPr="00193572" w:rsidDel="00BE4D3B">
            <w:rPr>
              <w:rFonts w:ascii="David" w:hAnsi="David" w:cs="David"/>
              <w:rtl/>
            </w:rPr>
            <w:delText>המבקשת</w:delText>
          </w:r>
        </w:del>
      </w:moveTo>
      <w:ins w:id="70" w:author="Adi Tal" w:date="2021-04-22T20:19:00Z">
        <w:r>
          <w:rPr>
            <w:rFonts w:ascii="David" w:hAnsi="David" w:cs="David" w:hint="cs"/>
            <w:rtl/>
          </w:rPr>
          <w:t>התובעת</w:t>
        </w:r>
      </w:ins>
      <w:moveTo w:id="71" w:author="Adi Tal" w:date="2021-04-22T20:16:00Z">
        <w:r w:rsidRPr="00193572">
          <w:rPr>
            <w:rFonts w:ascii="David" w:hAnsi="David" w:cs="David"/>
            <w:rtl/>
          </w:rPr>
          <w:t xml:space="preserve"> 3 היא החברה היזמית שזכתה בהליך של "הזמנה להציע הצעות"/מכרז להקמת הפרויקט והתקשרה עם כל בעלי הזכויות בהסכמי פינוי בינוי. בעלי הזכויות בחרו להעניק </w:t>
        </w:r>
        <w:del w:id="72" w:author="Adi Tal" w:date="2021-04-22T20:19:00Z">
          <w:r w:rsidRPr="00193572" w:rsidDel="00BE4D3B">
            <w:rPr>
              <w:rFonts w:ascii="David" w:hAnsi="David" w:cs="David"/>
              <w:rtl/>
            </w:rPr>
            <w:delText>למבקשת</w:delText>
          </w:r>
        </w:del>
      </w:moveTo>
      <w:ins w:id="73" w:author="Adi Tal" w:date="2021-04-22T20:19:00Z">
        <w:r>
          <w:rPr>
            <w:rFonts w:ascii="David" w:hAnsi="David" w:cs="David" w:hint="cs"/>
            <w:rtl/>
          </w:rPr>
          <w:t>לתובעת</w:t>
        </w:r>
      </w:ins>
      <w:moveTo w:id="74" w:author="Adi Tal" w:date="2021-04-22T20:16:00Z">
        <w:r w:rsidRPr="00193572">
          <w:rPr>
            <w:rFonts w:ascii="David" w:hAnsi="David" w:cs="David"/>
            <w:rtl/>
          </w:rPr>
          <w:t xml:space="preserve"> 2, ולעומד בראשה, סמכויות שונות במסגרת הפרויקט – כמנהל מיוחד – בעיקר סמכויות שעיקרן שמירה וקידום האינטרסים של בעלי הזכויות (להלן: "</w:t>
        </w:r>
        <w:r w:rsidRPr="00193572">
          <w:rPr>
            <w:rFonts w:ascii="David" w:hAnsi="David" w:cs="David"/>
            <w:b/>
            <w:bCs/>
            <w:rtl/>
          </w:rPr>
          <w:t>המנהל המיוחד</w:t>
        </w:r>
        <w:r w:rsidRPr="00193572">
          <w:rPr>
            <w:rFonts w:ascii="David" w:hAnsi="David" w:cs="David"/>
            <w:rtl/>
          </w:rPr>
          <w:t>").</w:t>
        </w:r>
      </w:moveTo>
    </w:p>
    <w:p w14:paraId="54E54EE8" w14:textId="000FD7E6" w:rsidR="00BE4D3B" w:rsidRDefault="00BE4D3B" w:rsidP="00BE4D3B">
      <w:pPr>
        <w:pStyle w:val="HeadingMismach1"/>
        <w:numPr>
          <w:ilvl w:val="0"/>
          <w:numId w:val="1"/>
        </w:numPr>
        <w:spacing w:after="0" w:line="360" w:lineRule="auto"/>
        <w:rPr>
          <w:ins w:id="75" w:author="Adi Tal" w:date="2021-04-22T20:20:00Z"/>
          <w:rFonts w:ascii="David" w:hAnsi="David" w:cs="David"/>
        </w:rPr>
        <w:pPrChange w:id="76" w:author="Adi Tal" w:date="2021-04-22T20:22:00Z">
          <w:pPr>
            <w:pStyle w:val="HeadingMismach1"/>
            <w:numPr>
              <w:numId w:val="1"/>
            </w:numPr>
            <w:spacing w:after="0" w:line="360" w:lineRule="auto"/>
          </w:pPr>
        </w:pPrChange>
      </w:pPr>
      <w:moveTo w:id="77" w:author="Adi Tal" w:date="2021-04-22T20:16:00Z">
        <w:r w:rsidRPr="00193572">
          <w:rPr>
            <w:rFonts w:ascii="David" w:hAnsi="David" w:cs="David"/>
            <w:rtl/>
          </w:rPr>
          <w:t xml:space="preserve">יורשי המנוחה ז"ל, </w:t>
        </w:r>
        <w:del w:id="78" w:author="Adi Tal" w:date="2021-04-22T20:19:00Z">
          <w:r w:rsidRPr="00193572" w:rsidDel="00BE4D3B">
            <w:rPr>
              <w:rFonts w:ascii="David" w:hAnsi="David" w:cs="David"/>
              <w:rtl/>
            </w:rPr>
            <w:delText>המשיבים</w:delText>
          </w:r>
        </w:del>
      </w:moveTo>
      <w:ins w:id="79" w:author="Adi Tal" w:date="2021-04-22T20:19:00Z">
        <w:r>
          <w:rPr>
            <w:rFonts w:ascii="David" w:hAnsi="David" w:cs="David" w:hint="cs"/>
            <w:rtl/>
          </w:rPr>
          <w:t>הנתבעים</w:t>
        </w:r>
      </w:ins>
      <w:moveTo w:id="80" w:author="Adi Tal" w:date="2021-04-22T20:16:00Z">
        <w:r w:rsidRPr="00193572">
          <w:rPr>
            <w:rFonts w:ascii="David" w:hAnsi="David" w:cs="David"/>
            <w:rtl/>
          </w:rPr>
          <w:t xml:space="preserve"> 1, הם מי שאמורים להירשם כבעלים של מחצית הזכויות בדירה</w:t>
        </w:r>
      </w:moveTo>
      <w:ins w:id="81" w:author="Adi Tal" w:date="2021-04-22T20:21:00Z">
        <w:r>
          <w:rPr>
            <w:rFonts w:ascii="David" w:hAnsi="David" w:cs="David" w:hint="cs"/>
            <w:rtl/>
          </w:rPr>
          <w:t xml:space="preserve"> שברחוב ______________ הידועה גם כחלקת משנה __/__ בגוש ________ כמפורט בפנקס הבתים המשותפים לפי שטר מס' _______ (להלן: "</w:t>
        </w:r>
        <w:r w:rsidRPr="00BE4D3B">
          <w:rPr>
            <w:rFonts w:ascii="David" w:hAnsi="David" w:cs="David" w:hint="cs"/>
            <w:b/>
            <w:bCs/>
            <w:rtl/>
            <w:rPrChange w:id="82" w:author="Adi Tal" w:date="2021-04-22T20:21:00Z">
              <w:rPr>
                <w:rFonts w:ascii="David" w:hAnsi="David" w:cs="David" w:hint="cs"/>
                <w:rtl/>
              </w:rPr>
            </w:rPrChange>
          </w:rPr>
          <w:t>הנכס</w:t>
        </w:r>
        <w:r>
          <w:rPr>
            <w:rFonts w:ascii="David" w:hAnsi="David" w:cs="David" w:hint="cs"/>
            <w:rtl/>
          </w:rPr>
          <w:t>"</w:t>
        </w:r>
        <w:r>
          <w:rPr>
            <w:rFonts w:ascii="David" w:hAnsi="David" w:cs="David" w:hint="cs"/>
          </w:rPr>
          <w:t xml:space="preserve"> </w:t>
        </w:r>
        <w:r>
          <w:rPr>
            <w:rFonts w:ascii="David" w:hAnsi="David" w:cs="David" w:hint="cs"/>
            <w:rtl/>
          </w:rPr>
          <w:t>או "</w:t>
        </w:r>
        <w:r w:rsidRPr="00BE4D3B">
          <w:rPr>
            <w:rFonts w:ascii="David" w:hAnsi="David" w:cs="David" w:hint="cs"/>
            <w:b/>
            <w:bCs/>
            <w:rtl/>
            <w:rPrChange w:id="83" w:author="Adi Tal" w:date="2021-04-22T20:21:00Z">
              <w:rPr>
                <w:rFonts w:ascii="David" w:hAnsi="David" w:cs="David" w:hint="cs"/>
                <w:rtl/>
              </w:rPr>
            </w:rPrChange>
          </w:rPr>
          <w:t>הדירה</w:t>
        </w:r>
        <w:r>
          <w:rPr>
            <w:rFonts w:ascii="David" w:hAnsi="David" w:cs="David" w:hint="cs"/>
            <w:rtl/>
          </w:rPr>
          <w:t>")</w:t>
        </w:r>
      </w:ins>
      <w:moveTo w:id="84" w:author="Adi Tal" w:date="2021-04-22T20:16:00Z">
        <w:r w:rsidRPr="00193572">
          <w:rPr>
            <w:rFonts w:ascii="David" w:hAnsi="David" w:cs="David"/>
            <w:rtl/>
          </w:rPr>
          <w:t xml:space="preserve">. יורשי ____________ ז"ל, </w:t>
        </w:r>
        <w:del w:id="85" w:author="Adi Tal" w:date="2021-04-22T20:19:00Z">
          <w:r w:rsidRPr="00193572" w:rsidDel="00BE4D3B">
            <w:rPr>
              <w:rFonts w:ascii="David" w:hAnsi="David" w:cs="David"/>
              <w:rtl/>
            </w:rPr>
            <w:delText>המשיבים</w:delText>
          </w:r>
        </w:del>
      </w:moveTo>
      <w:ins w:id="86" w:author="Adi Tal" w:date="2021-04-22T20:19:00Z">
        <w:r>
          <w:rPr>
            <w:rFonts w:ascii="David" w:hAnsi="David" w:cs="David" w:hint="cs"/>
            <w:rtl/>
          </w:rPr>
          <w:t>הנתבעים</w:t>
        </w:r>
      </w:ins>
      <w:moveTo w:id="87" w:author="Adi Tal" w:date="2021-04-22T20:16:00Z">
        <w:r w:rsidRPr="00193572">
          <w:rPr>
            <w:rFonts w:ascii="David" w:hAnsi="David" w:cs="David"/>
            <w:rtl/>
          </w:rPr>
          <w:t xml:space="preserve"> 2-3, זכאים להירשם כבעלים של המחצית האחרת של הזכויות בדירה מכח צו קיום קיום צוואה כמפורט להלן. למען הסר ספק, </w:t>
        </w:r>
        <w:del w:id="88" w:author="Adi Tal" w:date="2021-04-22T20:19:00Z">
          <w:r w:rsidRPr="00193572" w:rsidDel="00BE4D3B">
            <w:rPr>
              <w:rFonts w:ascii="David" w:hAnsi="David" w:cs="David"/>
              <w:rtl/>
            </w:rPr>
            <w:delText>המשיבים</w:delText>
          </w:r>
        </w:del>
      </w:moveTo>
      <w:ins w:id="89" w:author="Adi Tal" w:date="2021-04-22T20:19:00Z">
        <w:r>
          <w:rPr>
            <w:rFonts w:ascii="David" w:hAnsi="David" w:cs="David" w:hint="cs"/>
            <w:rtl/>
          </w:rPr>
          <w:t>הנתבעים</w:t>
        </w:r>
      </w:ins>
      <w:moveTo w:id="90" w:author="Adi Tal" w:date="2021-04-22T20:16:00Z">
        <w:r w:rsidRPr="00193572">
          <w:rPr>
            <w:rFonts w:ascii="David" w:hAnsi="David" w:cs="David"/>
            <w:rtl/>
          </w:rPr>
          <w:t xml:space="preserve"> 2-3 נתנו את הסכמתם לביצוע הפרויקט וחתמו על ההסכם. </w:t>
        </w:r>
      </w:moveTo>
    </w:p>
    <w:p w14:paraId="2AF02215" w14:textId="53BAE6B6" w:rsidR="00BE4D3B" w:rsidRPr="00BE4D3B" w:rsidRDefault="00BE4D3B" w:rsidP="00BE4D3B">
      <w:pPr>
        <w:pStyle w:val="HeadingMismach1"/>
        <w:numPr>
          <w:ilvl w:val="0"/>
          <w:numId w:val="0"/>
        </w:numPr>
        <w:spacing w:after="0" w:line="360" w:lineRule="auto"/>
        <w:ind w:left="567"/>
        <w:rPr>
          <w:ins w:id="91" w:author="Adi Tal" w:date="2021-04-22T20:20:00Z"/>
          <w:rFonts w:ascii="David" w:hAnsi="David" w:cs="David"/>
          <w:rtl/>
          <w:rPrChange w:id="92" w:author="Adi Tal" w:date="2021-04-22T20:22:00Z">
            <w:rPr>
              <w:ins w:id="93" w:author="Adi Tal" w:date="2021-04-22T20:20:00Z"/>
              <w:rtl/>
            </w:rPr>
          </w:rPrChange>
        </w:rPr>
        <w:pPrChange w:id="94" w:author="Adi Tal" w:date="2021-04-22T20:22:00Z">
          <w:pPr>
            <w:pStyle w:val="HeadingMismach1"/>
          </w:pPr>
        </w:pPrChange>
      </w:pPr>
      <w:ins w:id="95" w:author="Adi Tal" w:date="2021-04-22T20:20:00Z">
        <w:r w:rsidRPr="00BE4D3B">
          <w:rPr>
            <w:rFonts w:ascii="David" w:hAnsi="David" w:cs="David"/>
            <w:rtl/>
            <w:rPrChange w:id="96" w:author="Adi Tal" w:date="2021-04-22T20:22:00Z">
              <w:rPr>
                <w:rtl/>
              </w:rPr>
            </w:rPrChange>
          </w:rPr>
          <w:t xml:space="preserve">נסח מפנקס הבתים המשותפים מצ"ב </w:t>
        </w:r>
        <w:r w:rsidRPr="00BE4D3B">
          <w:rPr>
            <w:rFonts w:ascii="David" w:hAnsi="David" w:cs="David"/>
            <w:b/>
            <w:bCs/>
            <w:rtl/>
            <w:rPrChange w:id="97" w:author="Adi Tal" w:date="2021-04-22T20:22:00Z">
              <w:rPr>
                <w:b/>
                <w:bCs/>
                <w:rtl/>
              </w:rPr>
            </w:rPrChange>
          </w:rPr>
          <w:t xml:space="preserve">כנספח </w:t>
        </w:r>
      </w:ins>
      <w:ins w:id="98" w:author="Adi Tal" w:date="2021-04-22T20:27:00Z">
        <w:r w:rsidR="004751BD">
          <w:rPr>
            <w:rFonts w:ascii="David" w:hAnsi="David" w:cs="David" w:hint="cs"/>
            <w:b/>
            <w:bCs/>
            <w:rtl/>
          </w:rPr>
          <w:t>2</w:t>
        </w:r>
      </w:ins>
      <w:ins w:id="99" w:author="Adi Tal" w:date="2021-04-22T20:20:00Z">
        <w:r w:rsidRPr="00BE4D3B">
          <w:rPr>
            <w:rFonts w:ascii="David" w:hAnsi="David" w:cs="David"/>
            <w:rtl/>
            <w:rPrChange w:id="100" w:author="Adi Tal" w:date="2021-04-22T20:22:00Z">
              <w:rPr>
                <w:rtl/>
              </w:rPr>
            </w:rPrChange>
          </w:rPr>
          <w:t>.</w:t>
        </w:r>
      </w:ins>
    </w:p>
    <w:p w14:paraId="54989570" w14:textId="78D2412F" w:rsidR="00BE4D3B" w:rsidRPr="00BE4D3B" w:rsidRDefault="00BE4D3B" w:rsidP="00BE4D3B">
      <w:pPr>
        <w:pStyle w:val="ListParagraph"/>
        <w:numPr>
          <w:ilvl w:val="0"/>
          <w:numId w:val="25"/>
        </w:numPr>
        <w:shd w:val="clear" w:color="auto" w:fill="FFFFFF"/>
        <w:tabs>
          <w:tab w:val="clear" w:pos="624"/>
        </w:tabs>
        <w:spacing w:after="0" w:line="360" w:lineRule="auto"/>
        <w:ind w:left="567" w:hanging="567"/>
        <w:rPr>
          <w:ins w:id="101" w:author="Adi Tal" w:date="2021-04-22T20:22:00Z"/>
          <w:rFonts w:ascii="David" w:hAnsi="David" w:cs="David"/>
          <w:lang w:eastAsia="en-IL"/>
          <w:rPrChange w:id="102" w:author="Adi Tal" w:date="2021-04-22T20:23:00Z">
            <w:rPr>
              <w:ins w:id="103" w:author="Adi Tal" w:date="2021-04-22T20:22:00Z"/>
              <w:rFonts w:ascii="David" w:hAnsi="David" w:cs="David"/>
              <w:u w:val="single"/>
              <w:lang w:eastAsia="en-IL"/>
            </w:rPr>
          </w:rPrChange>
        </w:rPr>
      </w:pPr>
      <w:ins w:id="104" w:author="Adi Tal" w:date="2021-04-22T20:23:00Z">
        <w:r w:rsidRPr="00BE4D3B">
          <w:rPr>
            <w:rFonts w:ascii="David" w:hAnsi="David" w:cs="David" w:hint="cs"/>
            <w:rtl/>
            <w:lang w:val="en-IL" w:eastAsia="en-IL"/>
            <w:rPrChange w:id="105" w:author="Adi Tal" w:date="2021-04-22T20:23:00Z">
              <w:rPr>
                <w:rFonts w:ascii="David" w:hAnsi="David" w:cs="David" w:hint="cs"/>
                <w:u w:val="single"/>
                <w:rtl/>
                <w:lang w:val="en-IL" w:eastAsia="en-IL"/>
              </w:rPr>
            </w:rPrChange>
          </w:rPr>
          <w:t>הסעד המבוקש</w:t>
        </w:r>
      </w:ins>
    </w:p>
    <w:moveToRangeEnd w:id="52"/>
    <w:p w14:paraId="0F2FB791" w14:textId="20E9A166" w:rsidR="00BD3534" w:rsidRPr="00193572" w:rsidDel="00BE4D3B" w:rsidRDefault="00A83C67" w:rsidP="00BE4D3B">
      <w:pPr>
        <w:pStyle w:val="1"/>
        <w:spacing w:after="0" w:line="360" w:lineRule="auto"/>
        <w:ind w:left="0"/>
        <w:rPr>
          <w:del w:id="106" w:author="Adi Tal" w:date="2021-04-22T20:20:00Z"/>
          <w:rFonts w:ascii="David" w:hAnsi="David" w:cs="David"/>
          <w:rtl/>
        </w:rPr>
        <w:pPrChange w:id="107" w:author="Adi Tal" w:date="2021-04-22T20:20:00Z">
          <w:pPr>
            <w:pStyle w:val="1"/>
            <w:spacing w:after="0" w:line="360" w:lineRule="auto"/>
            <w:ind w:left="0"/>
          </w:pPr>
        </w:pPrChange>
      </w:pPr>
      <w:del w:id="108" w:author="Adi Tal" w:date="2021-04-22T20:23:00Z">
        <w:r w:rsidRPr="00193572" w:rsidDel="00BE4D3B">
          <w:rPr>
            <w:rFonts w:ascii="David" w:hAnsi="David" w:cs="David"/>
            <w:rtl/>
          </w:rPr>
          <w:delText xml:space="preserve">המבקשים </w:delText>
        </w:r>
        <w:r w:rsidR="00BD3534" w:rsidRPr="00193572" w:rsidDel="00BE4D3B">
          <w:rPr>
            <w:rFonts w:ascii="David" w:hAnsi="David" w:cs="David"/>
            <w:rtl/>
          </w:rPr>
          <w:delText xml:space="preserve">3-1 </w:delText>
        </w:r>
        <w:r w:rsidRPr="00193572" w:rsidDel="00BE4D3B">
          <w:rPr>
            <w:rFonts w:ascii="David" w:hAnsi="David" w:cs="David"/>
            <w:rtl/>
          </w:rPr>
          <w:delText xml:space="preserve">מתכבדים בזאת להגיש לבית המשפט הנכבד את המרצת הפתיחה שבכותרת כנגד </w:delText>
        </w:r>
      </w:del>
      <w:del w:id="109" w:author="Adi Tal" w:date="2021-04-22T20:20:00Z">
        <w:r w:rsidRPr="00193572" w:rsidDel="00BE4D3B">
          <w:rPr>
            <w:rFonts w:ascii="David" w:hAnsi="David" w:cs="David"/>
            <w:rtl/>
          </w:rPr>
          <w:delText xml:space="preserve">המשיבים 1 – יורשי זכויותיה של הגב' </w:delText>
        </w:r>
        <w:r w:rsidR="00BD3534" w:rsidRPr="00193572" w:rsidDel="00BE4D3B">
          <w:rPr>
            <w:rFonts w:ascii="David" w:hAnsi="David" w:cs="David"/>
            <w:rtl/>
          </w:rPr>
          <w:delText>המנוחה</w:delText>
        </w:r>
        <w:r w:rsidRPr="00193572" w:rsidDel="00BE4D3B">
          <w:rPr>
            <w:rFonts w:ascii="David" w:hAnsi="David" w:cs="David"/>
            <w:rtl/>
          </w:rPr>
          <w:delText xml:space="preserve"> </w:delText>
        </w:r>
        <w:r w:rsidR="00BD3534" w:rsidRPr="00193572" w:rsidDel="00BE4D3B">
          <w:rPr>
            <w:rFonts w:ascii="David" w:hAnsi="David" w:cs="David"/>
            <w:rtl/>
          </w:rPr>
          <w:delText>_________</w:delText>
        </w:r>
        <w:r w:rsidRPr="00193572" w:rsidDel="00BE4D3B">
          <w:rPr>
            <w:rFonts w:ascii="David" w:hAnsi="David" w:cs="David"/>
            <w:rtl/>
          </w:rPr>
          <w:delText xml:space="preserve"> ז"ל</w:delText>
        </w:r>
        <w:r w:rsidR="00FC25D1" w:rsidRPr="00193572" w:rsidDel="00BE4D3B">
          <w:rPr>
            <w:rFonts w:ascii="David" w:hAnsi="David" w:cs="David"/>
            <w:rtl/>
          </w:rPr>
          <w:delText xml:space="preserve"> (להלן: "</w:delText>
        </w:r>
        <w:r w:rsidR="00BD3534" w:rsidRPr="00193572" w:rsidDel="00BE4D3B">
          <w:rPr>
            <w:rFonts w:ascii="David" w:hAnsi="David" w:cs="David"/>
            <w:b/>
            <w:bCs/>
            <w:rtl/>
          </w:rPr>
          <w:delText>המנוחה</w:delText>
        </w:r>
        <w:r w:rsidR="00FC25D1" w:rsidRPr="00193572" w:rsidDel="00BE4D3B">
          <w:rPr>
            <w:rFonts w:ascii="David" w:hAnsi="David" w:cs="David"/>
            <w:rtl/>
          </w:rPr>
          <w:delText>")</w:delText>
        </w:r>
        <w:r w:rsidRPr="00193572" w:rsidDel="00BE4D3B">
          <w:rPr>
            <w:rFonts w:ascii="David" w:hAnsi="David" w:cs="David"/>
            <w:rtl/>
          </w:rPr>
          <w:delText xml:space="preserve"> או עזבונה, וכנגד המשיבים </w:delText>
        </w:r>
        <w:r w:rsidR="00BD3534" w:rsidRPr="00193572" w:rsidDel="00BE4D3B">
          <w:rPr>
            <w:rFonts w:ascii="David" w:hAnsi="David" w:cs="David"/>
            <w:rtl/>
          </w:rPr>
          <w:delText>3-2</w:delText>
        </w:r>
        <w:r w:rsidRPr="00193572" w:rsidDel="00BE4D3B">
          <w:rPr>
            <w:rFonts w:ascii="David" w:hAnsi="David" w:cs="David"/>
            <w:rtl/>
          </w:rPr>
          <w:delText xml:space="preserve"> – יורשיו של </w:delText>
        </w:r>
        <w:r w:rsidR="00BD3534" w:rsidRPr="00193572" w:rsidDel="00BE4D3B">
          <w:rPr>
            <w:rFonts w:ascii="David" w:hAnsi="David" w:cs="David"/>
            <w:rtl/>
          </w:rPr>
          <w:delText>__________</w:delText>
        </w:r>
        <w:r w:rsidRPr="00193572" w:rsidDel="00BE4D3B">
          <w:rPr>
            <w:rFonts w:ascii="David" w:hAnsi="David" w:cs="David"/>
            <w:rtl/>
          </w:rPr>
          <w:delText xml:space="preserve"> ז"ל, ת.ז.</w:delText>
        </w:r>
        <w:r w:rsidR="00BD3534" w:rsidRPr="00193572" w:rsidDel="00BE4D3B">
          <w:rPr>
            <w:rFonts w:ascii="David" w:hAnsi="David" w:cs="David"/>
            <w:rtl/>
          </w:rPr>
          <w:delText>___________</w:delText>
        </w:r>
        <w:r w:rsidRPr="00193572" w:rsidDel="00BE4D3B">
          <w:rPr>
            <w:rFonts w:ascii="David" w:hAnsi="David" w:cs="David"/>
            <w:b/>
            <w:bCs/>
            <w:rtl/>
          </w:rPr>
          <w:delText>,</w:delText>
        </w:r>
        <w:r w:rsidRPr="00193572" w:rsidDel="00BE4D3B">
          <w:rPr>
            <w:rFonts w:ascii="David" w:hAnsi="David" w:cs="David"/>
            <w:bCs/>
            <w:rtl/>
          </w:rPr>
          <w:delText xml:space="preserve"> </w:delText>
        </w:r>
        <w:r w:rsidR="005C5B12" w:rsidRPr="00193572" w:rsidDel="00BE4D3B">
          <w:rPr>
            <w:rFonts w:ascii="David" w:hAnsi="David" w:cs="David"/>
            <w:rtl/>
          </w:rPr>
          <w:delText>הזכאים להירשם כ</w:delText>
        </w:r>
        <w:r w:rsidRPr="00193572" w:rsidDel="00BE4D3B">
          <w:rPr>
            <w:rFonts w:ascii="David" w:hAnsi="David" w:cs="David"/>
            <w:rtl/>
          </w:rPr>
          <w:delText>בעלי הזכויות של זכויות החכירה ב</w:delText>
        </w:r>
        <w:r w:rsidR="005C5B12" w:rsidRPr="00193572" w:rsidDel="00BE4D3B">
          <w:rPr>
            <w:rFonts w:ascii="David" w:hAnsi="David" w:cs="David"/>
            <w:rtl/>
          </w:rPr>
          <w:delText>מחצית מה</w:delText>
        </w:r>
        <w:r w:rsidRPr="00193572" w:rsidDel="00BE4D3B">
          <w:rPr>
            <w:rFonts w:ascii="David" w:hAnsi="David" w:cs="David"/>
            <w:rtl/>
          </w:rPr>
          <w:delText xml:space="preserve">דירה שברחוב </w:delText>
        </w:r>
        <w:r w:rsidR="00BD3534" w:rsidRPr="00193572" w:rsidDel="00BE4D3B">
          <w:rPr>
            <w:rFonts w:ascii="David" w:hAnsi="David" w:cs="David"/>
            <w:rtl/>
          </w:rPr>
          <w:delText>______________</w:delText>
        </w:r>
        <w:r w:rsidRPr="00193572" w:rsidDel="00BE4D3B">
          <w:rPr>
            <w:rFonts w:ascii="David" w:hAnsi="David" w:cs="David"/>
            <w:rtl/>
          </w:rPr>
          <w:delText xml:space="preserve">, הידועה גם כחלקת משנה </w:delText>
        </w:r>
        <w:r w:rsidR="00BD3534" w:rsidRPr="00193572" w:rsidDel="00BE4D3B">
          <w:rPr>
            <w:rFonts w:ascii="David" w:hAnsi="David" w:cs="David"/>
            <w:rtl/>
          </w:rPr>
          <w:delText>__</w:delText>
        </w:r>
        <w:r w:rsidRPr="00193572" w:rsidDel="00BE4D3B">
          <w:rPr>
            <w:rFonts w:ascii="David" w:hAnsi="David" w:cs="David"/>
            <w:rtl/>
          </w:rPr>
          <w:delText>/</w:delText>
        </w:r>
        <w:r w:rsidR="00BD3534" w:rsidRPr="00193572" w:rsidDel="00BE4D3B">
          <w:rPr>
            <w:rFonts w:ascii="David" w:hAnsi="David" w:cs="David"/>
            <w:rtl/>
          </w:rPr>
          <w:delText>__</w:delText>
        </w:r>
        <w:r w:rsidRPr="00193572" w:rsidDel="00BE4D3B">
          <w:rPr>
            <w:rFonts w:ascii="David" w:hAnsi="David" w:cs="David"/>
            <w:rtl/>
          </w:rPr>
          <w:delText xml:space="preserve"> בגוש </w:delText>
        </w:r>
        <w:r w:rsidR="00BD3534" w:rsidRPr="00193572" w:rsidDel="00BE4D3B">
          <w:rPr>
            <w:rFonts w:ascii="David" w:hAnsi="David" w:cs="David"/>
            <w:rtl/>
          </w:rPr>
          <w:delText>_____</w:delText>
        </w:r>
        <w:r w:rsidRPr="00193572" w:rsidDel="00BE4D3B">
          <w:rPr>
            <w:rFonts w:ascii="David" w:hAnsi="David" w:cs="David"/>
            <w:rtl/>
          </w:rPr>
          <w:delText xml:space="preserve"> כמפורט בפנקס הבתים המשותפים לפי שטר מס' </w:delText>
        </w:r>
        <w:r w:rsidR="00BD3534" w:rsidRPr="00193572" w:rsidDel="00BE4D3B">
          <w:rPr>
            <w:rFonts w:ascii="David" w:hAnsi="David" w:cs="David"/>
            <w:rtl/>
          </w:rPr>
          <w:delText>___________</w:delText>
        </w:r>
        <w:r w:rsidRPr="00193572" w:rsidDel="00BE4D3B">
          <w:rPr>
            <w:rFonts w:ascii="David" w:hAnsi="David" w:cs="David"/>
            <w:rtl/>
          </w:rPr>
          <w:delText xml:space="preserve"> (להלן: </w:delText>
        </w:r>
        <w:r w:rsidRPr="00193572" w:rsidDel="00BE4D3B">
          <w:rPr>
            <w:rFonts w:ascii="David" w:hAnsi="David" w:cs="David"/>
            <w:b/>
            <w:bCs/>
            <w:rtl/>
          </w:rPr>
          <w:delText xml:space="preserve">"הנכס" </w:delText>
        </w:r>
        <w:r w:rsidRPr="00193572" w:rsidDel="00BE4D3B">
          <w:rPr>
            <w:rFonts w:ascii="David" w:hAnsi="David" w:cs="David"/>
            <w:rtl/>
          </w:rPr>
          <w:delText xml:space="preserve">או </w:delText>
        </w:r>
        <w:r w:rsidRPr="00193572" w:rsidDel="00BE4D3B">
          <w:rPr>
            <w:rFonts w:ascii="David" w:hAnsi="David" w:cs="David"/>
            <w:b/>
            <w:bCs/>
            <w:rtl/>
          </w:rPr>
          <w:delText>"הדירה"</w:delText>
        </w:r>
        <w:r w:rsidRPr="00193572" w:rsidDel="00BE4D3B">
          <w:rPr>
            <w:rFonts w:ascii="David" w:hAnsi="David" w:cs="David"/>
            <w:rtl/>
          </w:rPr>
          <w:delText xml:space="preserve">). </w:delText>
        </w:r>
      </w:del>
    </w:p>
    <w:p w14:paraId="04E40F69" w14:textId="65F98B37" w:rsidR="00A83C67" w:rsidRPr="00193572" w:rsidRDefault="00A83C67" w:rsidP="00BE4D3B">
      <w:pPr>
        <w:pStyle w:val="1"/>
        <w:spacing w:after="0" w:line="360" w:lineRule="auto"/>
        <w:ind w:left="0"/>
        <w:rPr>
          <w:rFonts w:ascii="David" w:hAnsi="David" w:cs="David"/>
          <w:rtl/>
        </w:rPr>
        <w:pPrChange w:id="110" w:author="Adi Tal" w:date="2021-04-22T20:20:00Z">
          <w:pPr>
            <w:pStyle w:val="1"/>
            <w:spacing w:after="0" w:line="360" w:lineRule="auto"/>
            <w:ind w:left="0"/>
          </w:pPr>
        </w:pPrChange>
      </w:pPr>
      <w:del w:id="111" w:author="Adi Tal" w:date="2021-04-22T20:20:00Z">
        <w:r w:rsidRPr="00193572" w:rsidDel="00BE4D3B">
          <w:rPr>
            <w:rFonts w:ascii="David" w:hAnsi="David" w:cs="David"/>
            <w:rtl/>
          </w:rPr>
          <w:delText xml:space="preserve">נסח מפנקס הבתים המשותפים מצ"ב </w:delText>
        </w:r>
        <w:r w:rsidRPr="00193572" w:rsidDel="00BE4D3B">
          <w:rPr>
            <w:rFonts w:ascii="David" w:hAnsi="David" w:cs="David"/>
            <w:b/>
            <w:bCs/>
            <w:rtl/>
          </w:rPr>
          <w:delText>כנספח 1</w:delText>
        </w:r>
        <w:r w:rsidRPr="00193572" w:rsidDel="00BE4D3B">
          <w:rPr>
            <w:rFonts w:ascii="David" w:hAnsi="David" w:cs="David"/>
            <w:rtl/>
          </w:rPr>
          <w:delText>.</w:delText>
        </w:r>
      </w:del>
    </w:p>
    <w:p w14:paraId="3C2FE877" w14:textId="77777777" w:rsidR="00A83C67" w:rsidRPr="00193572" w:rsidRDefault="00A83C67" w:rsidP="00BE4D3B">
      <w:pPr>
        <w:pStyle w:val="HeadingMismach1"/>
        <w:numPr>
          <w:ilvl w:val="0"/>
          <w:numId w:val="1"/>
        </w:numPr>
        <w:spacing w:after="0" w:line="360" w:lineRule="auto"/>
        <w:rPr>
          <w:rFonts w:ascii="David" w:hAnsi="David" w:cs="David"/>
          <w:rtl/>
        </w:rPr>
        <w:pPrChange w:id="112" w:author="Adi Tal" w:date="2021-04-22T20:23:00Z">
          <w:pPr>
            <w:pStyle w:val="1"/>
            <w:spacing w:after="0" w:line="360" w:lineRule="auto"/>
            <w:ind w:left="0"/>
          </w:pPr>
        </w:pPrChange>
      </w:pPr>
      <w:r w:rsidRPr="00193572">
        <w:rPr>
          <w:rFonts w:ascii="David" w:hAnsi="David" w:cs="David"/>
          <w:rtl/>
        </w:rPr>
        <w:t>בית המשפט הנכבד מתבקש בזאת להצהיר ולהורות כדלקמן:</w:t>
      </w:r>
    </w:p>
    <w:p w14:paraId="14F5F559" w14:textId="0177256A" w:rsidR="00A83C67" w:rsidRPr="00193572" w:rsidRDefault="00A83C67" w:rsidP="00BE4D3B">
      <w:pPr>
        <w:pStyle w:val="1"/>
        <w:numPr>
          <w:ilvl w:val="0"/>
          <w:numId w:val="22"/>
        </w:numPr>
        <w:spacing w:after="0" w:line="360" w:lineRule="auto"/>
        <w:rPr>
          <w:rFonts w:ascii="David" w:hAnsi="David" w:cs="David"/>
        </w:rPr>
      </w:pPr>
      <w:r w:rsidRPr="00193572">
        <w:rPr>
          <w:rFonts w:ascii="David" w:hAnsi="David" w:cs="David"/>
          <w:rtl/>
        </w:rPr>
        <w:t xml:space="preserve">כי יורשי </w:t>
      </w:r>
      <w:r w:rsidR="00BD3534" w:rsidRPr="00193572">
        <w:rPr>
          <w:rFonts w:ascii="David" w:hAnsi="David" w:cs="David"/>
          <w:rtl/>
        </w:rPr>
        <w:t>המנוחה</w:t>
      </w:r>
      <w:r w:rsidRPr="00193572">
        <w:rPr>
          <w:rFonts w:ascii="David" w:hAnsi="David" w:cs="David"/>
          <w:rtl/>
        </w:rPr>
        <w:t>, שזהותם לא ידועה, יהיו אשר יהיו, מוחזקים כמסכימים לביצוע הפרויקט כהגדרתו להלן ולהתקשרות בהסכם עליו חתמו יתר בעלי הזכויות בפרויקט, וכי בכך ניתנה הסכמתם של מלוא בעלי הזכויות שבנכס על מנת שניתן יהיה להמשיך בקידומו ובביצועו, לרבות אל מול רשויות התכנון וגורמים רלוונטיים נוספים.</w:t>
      </w:r>
    </w:p>
    <w:p w14:paraId="2A765086" w14:textId="77777777" w:rsidR="00A83C67" w:rsidRPr="00193572" w:rsidRDefault="00A83C67" w:rsidP="00BE4D3B">
      <w:pPr>
        <w:pStyle w:val="1"/>
        <w:numPr>
          <w:ilvl w:val="0"/>
          <w:numId w:val="22"/>
        </w:numPr>
        <w:spacing w:after="0" w:line="360" w:lineRule="auto"/>
        <w:rPr>
          <w:rFonts w:ascii="David" w:hAnsi="David" w:cs="David"/>
        </w:rPr>
      </w:pPr>
      <w:r w:rsidRPr="00193572">
        <w:rPr>
          <w:rFonts w:ascii="David" w:hAnsi="David" w:cs="David"/>
          <w:rtl/>
        </w:rPr>
        <w:t xml:space="preserve">ליתן כל סעד אחר צודק ונכון בנסיבות העניין. </w:t>
      </w:r>
    </w:p>
    <w:p w14:paraId="17FBEA4A" w14:textId="1A2576CF" w:rsidR="00A83C67" w:rsidRPr="00193572" w:rsidRDefault="00A83C67" w:rsidP="00BE4D3B">
      <w:pPr>
        <w:pStyle w:val="1"/>
        <w:numPr>
          <w:ilvl w:val="0"/>
          <w:numId w:val="22"/>
        </w:numPr>
        <w:spacing w:after="0" w:line="360" w:lineRule="auto"/>
        <w:rPr>
          <w:rFonts w:ascii="David" w:hAnsi="David" w:cs="David"/>
          <w:b/>
          <w:bCs/>
        </w:rPr>
      </w:pPr>
      <w:r w:rsidRPr="00193572">
        <w:rPr>
          <w:rFonts w:ascii="David" w:hAnsi="David" w:cs="David"/>
          <w:b/>
          <w:bCs/>
          <w:rtl/>
        </w:rPr>
        <w:t xml:space="preserve">בית המשפט מתבקש לדון וליתן החלטתו בהקדם האפשרי, וזאת על רקע הנזק האדיר שנגרם </w:t>
      </w:r>
      <w:del w:id="113" w:author="Adi Tal" w:date="2021-04-22T20:41:00Z">
        <w:r w:rsidRPr="00193572" w:rsidDel="00662A0D">
          <w:rPr>
            <w:rFonts w:ascii="David" w:hAnsi="David" w:cs="David"/>
            <w:b/>
            <w:bCs/>
            <w:rtl/>
          </w:rPr>
          <w:delText>למשיבים</w:delText>
        </w:r>
      </w:del>
      <w:ins w:id="114" w:author="Adi Tal" w:date="2021-04-22T20:41:00Z">
        <w:r w:rsidR="00662A0D">
          <w:rPr>
            <w:rFonts w:ascii="David" w:hAnsi="David" w:cs="David" w:hint="cs"/>
            <w:b/>
            <w:bCs/>
            <w:rtl/>
          </w:rPr>
          <w:t>לתובעים</w:t>
        </w:r>
      </w:ins>
      <w:r w:rsidRPr="00193572">
        <w:rPr>
          <w:rFonts w:ascii="David" w:hAnsi="David" w:cs="David"/>
          <w:b/>
          <w:bCs/>
          <w:rtl/>
        </w:rPr>
        <w:t>, לתושבי העיר ולציבור בכללותו, בכל יום שחולף.</w:t>
      </w:r>
    </w:p>
    <w:p w14:paraId="3657E8E8" w14:textId="288A97AC" w:rsidR="00A83C67" w:rsidDel="004751BD" w:rsidRDefault="00A83C67" w:rsidP="00BE4D3B">
      <w:pPr>
        <w:pStyle w:val="Heading2"/>
        <w:numPr>
          <w:ilvl w:val="0"/>
          <w:numId w:val="23"/>
        </w:numPr>
        <w:spacing w:before="0" w:after="0" w:line="360" w:lineRule="auto"/>
        <w:rPr>
          <w:del w:id="115" w:author="Adi Tal" w:date="2021-04-22T20:25:00Z"/>
          <w:rFonts w:ascii="David" w:hAnsi="David" w:cs="David"/>
          <w:sz w:val="24"/>
          <w:szCs w:val="24"/>
        </w:rPr>
      </w:pPr>
      <w:del w:id="116" w:author="Adi Tal" w:date="2021-04-22T20:25:00Z">
        <w:r w:rsidRPr="00193572" w:rsidDel="004751BD">
          <w:rPr>
            <w:rFonts w:ascii="David" w:hAnsi="David" w:cs="David"/>
            <w:sz w:val="24"/>
            <w:szCs w:val="24"/>
            <w:rtl/>
          </w:rPr>
          <w:delText>פתח דבר</w:delText>
        </w:r>
      </w:del>
    </w:p>
    <w:p w14:paraId="7FF9B5AE" w14:textId="77777777" w:rsidR="004751BD" w:rsidRPr="004751BD" w:rsidRDefault="004751BD" w:rsidP="004751BD">
      <w:pPr>
        <w:pStyle w:val="ListParagraph"/>
        <w:numPr>
          <w:ilvl w:val="0"/>
          <w:numId w:val="25"/>
        </w:numPr>
        <w:shd w:val="clear" w:color="auto" w:fill="FFFFFF"/>
        <w:tabs>
          <w:tab w:val="clear" w:pos="624"/>
        </w:tabs>
        <w:spacing w:after="0" w:line="360" w:lineRule="auto"/>
        <w:ind w:left="567" w:hanging="567"/>
        <w:rPr>
          <w:ins w:id="117" w:author="Adi Tal" w:date="2021-04-22T20:25:00Z"/>
          <w:rFonts w:ascii="David" w:hAnsi="David" w:cs="David"/>
          <w:lang w:val="en-IL" w:eastAsia="en-IL"/>
          <w:rPrChange w:id="118" w:author="Adi Tal" w:date="2021-04-22T20:26:00Z">
            <w:rPr>
              <w:ins w:id="119" w:author="Adi Tal" w:date="2021-04-22T20:25:00Z"/>
              <w:rFonts w:ascii="David" w:hAnsi="David" w:cs="David"/>
              <w:u w:val="single"/>
              <w:lang w:eastAsia="en-IL"/>
            </w:rPr>
          </w:rPrChange>
        </w:rPr>
        <w:pPrChange w:id="120" w:author="Adi Tal" w:date="2021-04-22T20:26:00Z">
          <w:pPr>
            <w:pStyle w:val="ListParagraph"/>
            <w:numPr>
              <w:numId w:val="23"/>
            </w:numPr>
            <w:shd w:val="clear" w:color="auto" w:fill="FFFFFF"/>
            <w:tabs>
              <w:tab w:val="clear" w:pos="624"/>
            </w:tabs>
            <w:spacing w:after="0" w:line="360" w:lineRule="auto"/>
            <w:ind w:left="360" w:hanging="360"/>
            <w:contextualSpacing/>
          </w:pPr>
        </w:pPrChange>
      </w:pPr>
      <w:ins w:id="121" w:author="Adi Tal" w:date="2021-04-22T20:25:00Z">
        <w:r w:rsidRPr="004751BD">
          <w:rPr>
            <w:rFonts w:ascii="David" w:hAnsi="David" w:cs="David" w:hint="cs"/>
            <w:rtl/>
            <w:lang w:val="en-IL" w:eastAsia="en-IL"/>
            <w:rPrChange w:id="122" w:author="Adi Tal" w:date="2021-04-22T20:26:00Z">
              <w:rPr>
                <w:rFonts w:ascii="David" w:hAnsi="David" w:cs="David" w:hint="cs"/>
                <w:u w:val="single"/>
                <w:rtl/>
                <w:lang w:val="en-IL" w:eastAsia="en-IL"/>
              </w:rPr>
            </w:rPrChange>
          </w:rPr>
          <w:t>תמצית העובדות הנחוצות לתביעה ומתי נולדה</w:t>
        </w:r>
      </w:ins>
    </w:p>
    <w:p w14:paraId="658EE5D2" w14:textId="00AA1046" w:rsidR="00A83C67" w:rsidRPr="00193572" w:rsidDel="004751BD" w:rsidRDefault="00A83C67" w:rsidP="00BE4D3B">
      <w:pPr>
        <w:pStyle w:val="HeadingMismach1"/>
        <w:numPr>
          <w:ilvl w:val="0"/>
          <w:numId w:val="1"/>
        </w:numPr>
        <w:spacing w:after="0" w:line="360" w:lineRule="auto"/>
        <w:rPr>
          <w:del w:id="123" w:author="Adi Tal" w:date="2021-04-22T20:26:00Z"/>
          <w:rFonts w:ascii="David" w:hAnsi="David" w:cs="David"/>
        </w:rPr>
      </w:pPr>
      <w:del w:id="124" w:author="Adi Tal" w:date="2021-04-22T20:26:00Z">
        <w:r w:rsidRPr="00193572" w:rsidDel="004751BD">
          <w:rPr>
            <w:rFonts w:ascii="David" w:hAnsi="David" w:cs="David"/>
            <w:rtl/>
          </w:rPr>
          <w:delText xml:space="preserve">בפני בית המשפט הנכבד מובאת בקשה זו, והיא קריאה </w:delText>
        </w:r>
        <w:r w:rsidRPr="00193572" w:rsidDel="004751BD">
          <w:rPr>
            <w:rFonts w:ascii="David" w:hAnsi="David" w:cs="David"/>
            <w:b/>
            <w:bCs/>
            <w:u w:val="single"/>
            <w:rtl/>
          </w:rPr>
          <w:delText>דחופה</w:delText>
        </w:r>
        <w:r w:rsidRPr="00193572" w:rsidDel="004751BD">
          <w:rPr>
            <w:rFonts w:ascii="David" w:hAnsi="David" w:cs="David"/>
            <w:rtl/>
          </w:rPr>
          <w:delText xml:space="preserve"> לחילוץ שכונה שלמה ובעלי דירות רבות מן המצב הבלתי סביר אליו נקלעה. בבקשה זו, מתבקש בית המשפט הנכבד לעשות שימוש בסמכותו ולהתיר את החבלים המעגנים פרויקט פינוי-בינוי אדיר מימדים, שהגשמתו היא אינטרס מובהק של כלל הנוגעים בדבר – מבעלי הדירות ועד הציבור הרחב כולו.</w:delText>
        </w:r>
      </w:del>
    </w:p>
    <w:p w14:paraId="36138574" w14:textId="7B26FECF" w:rsidR="00A83C67" w:rsidRPr="00193572" w:rsidDel="004751BD" w:rsidRDefault="00A83C67" w:rsidP="00BE4D3B">
      <w:pPr>
        <w:pStyle w:val="HeadingMismach1"/>
        <w:numPr>
          <w:ilvl w:val="0"/>
          <w:numId w:val="1"/>
        </w:numPr>
        <w:spacing w:after="0" w:line="360" w:lineRule="auto"/>
        <w:rPr>
          <w:del w:id="125" w:author="Adi Tal" w:date="2021-04-22T20:26:00Z"/>
          <w:rFonts w:ascii="David" w:hAnsi="David" w:cs="David"/>
        </w:rPr>
      </w:pPr>
      <w:del w:id="126" w:author="Adi Tal" w:date="2021-04-22T20:26:00Z">
        <w:r w:rsidRPr="00193572" w:rsidDel="004751BD">
          <w:rPr>
            <w:rFonts w:ascii="David" w:hAnsi="David" w:cs="David"/>
            <w:rtl/>
          </w:rPr>
          <w:delText xml:space="preserve">מדובר בסיטואציה מופרכת, ובה – פרויקט של מאות יחידות דיור מנוע מלצאת לדרך, והכל בשל "בעיה" אחת ויחידה – </w:delText>
        </w:r>
        <w:r w:rsidRPr="00193572" w:rsidDel="004751BD">
          <w:rPr>
            <w:rFonts w:ascii="David" w:hAnsi="David" w:cs="David"/>
            <w:b/>
            <w:bCs/>
            <w:rtl/>
          </w:rPr>
          <w:delText xml:space="preserve">היעלמם של בעלי הזכויות במחצית הדירה, אחת מתוך </w:delText>
        </w:r>
        <w:r w:rsidR="005A37FA" w:rsidRPr="00193572" w:rsidDel="004751BD">
          <w:rPr>
            <w:rFonts w:ascii="David" w:hAnsi="David" w:cs="David"/>
            <w:b/>
            <w:bCs/>
            <w:rtl/>
          </w:rPr>
          <w:delText>180</w:delText>
        </w:r>
        <w:r w:rsidRPr="00193572" w:rsidDel="004751BD">
          <w:rPr>
            <w:rFonts w:ascii="David" w:hAnsi="David" w:cs="David"/>
            <w:b/>
            <w:bCs/>
            <w:rtl/>
          </w:rPr>
          <w:delText xml:space="preserve"> דירות, שזהותם אינה ידועה ובלתי ניתן למוצאם</w:delText>
        </w:r>
        <w:r w:rsidRPr="00193572" w:rsidDel="004751BD">
          <w:rPr>
            <w:rFonts w:ascii="David" w:hAnsi="David" w:cs="David"/>
            <w:rtl/>
          </w:rPr>
          <w:delText xml:space="preserve">. </w:delText>
        </w:r>
      </w:del>
    </w:p>
    <w:p w14:paraId="25F376A7" w14:textId="5A94D719" w:rsidR="00A83C67" w:rsidRPr="00193572" w:rsidDel="004751BD" w:rsidRDefault="00A83C67" w:rsidP="00BE4D3B">
      <w:pPr>
        <w:pStyle w:val="HeadingMismach1"/>
        <w:numPr>
          <w:ilvl w:val="0"/>
          <w:numId w:val="1"/>
        </w:numPr>
        <w:spacing w:after="0" w:line="360" w:lineRule="auto"/>
        <w:rPr>
          <w:del w:id="127" w:author="Adi Tal" w:date="2021-04-22T20:26:00Z"/>
          <w:rFonts w:ascii="David" w:hAnsi="David" w:cs="David"/>
        </w:rPr>
      </w:pPr>
      <w:del w:id="128" w:author="Adi Tal" w:date="2021-04-22T20:26:00Z">
        <w:r w:rsidRPr="00193572" w:rsidDel="004751BD">
          <w:rPr>
            <w:rFonts w:ascii="David" w:hAnsi="David" w:cs="David"/>
            <w:rtl/>
          </w:rPr>
          <w:delText>ובמה דברים אמורים?</w:delText>
        </w:r>
      </w:del>
    </w:p>
    <w:p w14:paraId="081BB166" w14:textId="49559B81" w:rsidR="00A83C67" w:rsidRPr="00193572" w:rsidRDefault="00A83C67" w:rsidP="00BE4D3B">
      <w:pPr>
        <w:pStyle w:val="HeadingMismach1"/>
        <w:numPr>
          <w:ilvl w:val="0"/>
          <w:numId w:val="1"/>
        </w:numPr>
        <w:spacing w:after="0" w:line="360" w:lineRule="auto"/>
        <w:rPr>
          <w:rFonts w:ascii="David" w:hAnsi="David" w:cs="David"/>
        </w:rPr>
        <w:pPrChange w:id="129" w:author="Adi Tal" w:date="2021-04-22T20:17:00Z">
          <w:pPr>
            <w:pStyle w:val="HeadingMismach1"/>
            <w:numPr>
              <w:numId w:val="1"/>
            </w:numPr>
            <w:spacing w:after="0" w:line="360" w:lineRule="auto"/>
          </w:pPr>
        </w:pPrChange>
      </w:pPr>
      <w:del w:id="130" w:author="Adi Tal" w:date="2021-04-22T20:17:00Z">
        <w:r w:rsidRPr="00193572" w:rsidDel="00BE4D3B">
          <w:rPr>
            <w:rFonts w:ascii="David" w:hAnsi="David" w:cs="David"/>
            <w:rtl/>
          </w:rPr>
          <w:lastRenderedPageBreak/>
          <w:delText xml:space="preserve">עסקינן במתחם בשכונת </w:delText>
        </w:r>
        <w:r w:rsidR="00B03423" w:rsidRPr="00193572" w:rsidDel="00BE4D3B">
          <w:rPr>
            <w:rFonts w:ascii="David" w:hAnsi="David" w:cs="David"/>
            <w:rtl/>
          </w:rPr>
          <w:delText>______________</w:delText>
        </w:r>
        <w:r w:rsidRPr="00193572" w:rsidDel="00BE4D3B">
          <w:rPr>
            <w:rFonts w:ascii="David" w:hAnsi="David" w:cs="David"/>
            <w:rtl/>
          </w:rPr>
          <w:delText xml:space="preserve">, </w:delText>
        </w:r>
        <w:r w:rsidR="00B03423" w:rsidRPr="00193572" w:rsidDel="00BE4D3B">
          <w:rPr>
            <w:rFonts w:ascii="David" w:hAnsi="David" w:cs="David"/>
            <w:rtl/>
          </w:rPr>
          <w:delText>ה</w:delText>
        </w:r>
        <w:r w:rsidRPr="00193572" w:rsidDel="00BE4D3B">
          <w:rPr>
            <w:rFonts w:ascii="David" w:hAnsi="David" w:cs="David"/>
            <w:rtl/>
          </w:rPr>
          <w:delText>כולל את המקרקעין הידועים כחלקות</w:delText>
        </w:r>
        <w:r w:rsidR="00B03423" w:rsidRPr="00193572" w:rsidDel="00BE4D3B">
          <w:rPr>
            <w:rFonts w:ascii="David" w:hAnsi="David" w:cs="David"/>
            <w:rtl/>
          </w:rPr>
          <w:delText xml:space="preserve"> _____</w:delText>
        </w:r>
        <w:r w:rsidRPr="00193572" w:rsidDel="00BE4D3B">
          <w:rPr>
            <w:rFonts w:ascii="David" w:hAnsi="David" w:cs="David"/>
            <w:rtl/>
          </w:rPr>
          <w:delText xml:space="preserve"> בגוש </w:delText>
        </w:r>
        <w:r w:rsidR="00B03423" w:rsidRPr="00193572" w:rsidDel="00BE4D3B">
          <w:rPr>
            <w:rFonts w:ascii="David" w:hAnsi="David" w:cs="David"/>
            <w:rtl/>
          </w:rPr>
          <w:delText>______</w:delText>
        </w:r>
        <w:r w:rsidRPr="00193572" w:rsidDel="00BE4D3B">
          <w:rPr>
            <w:rFonts w:ascii="David" w:hAnsi="David" w:cs="David"/>
            <w:rtl/>
          </w:rPr>
          <w:delText xml:space="preserve">, שכתובתן היא רחובות </w:delText>
        </w:r>
        <w:r w:rsidR="00B03423" w:rsidRPr="00193572" w:rsidDel="00BE4D3B">
          <w:rPr>
            <w:rFonts w:ascii="David" w:hAnsi="David" w:cs="David"/>
            <w:rtl/>
          </w:rPr>
          <w:delText>__________________</w:delText>
        </w:r>
        <w:r w:rsidRPr="00193572" w:rsidDel="00BE4D3B">
          <w:rPr>
            <w:rFonts w:ascii="David" w:hAnsi="David" w:cs="David"/>
            <w:rtl/>
          </w:rPr>
          <w:delText xml:space="preserve"> עליהן בנויים </w:delText>
        </w:r>
        <w:r w:rsidR="00B03423" w:rsidRPr="00193572" w:rsidDel="00BE4D3B">
          <w:rPr>
            <w:rFonts w:ascii="David" w:hAnsi="David" w:cs="David"/>
            <w:rtl/>
          </w:rPr>
          <w:delText>__</w:delText>
        </w:r>
        <w:r w:rsidRPr="00193572" w:rsidDel="00BE4D3B">
          <w:rPr>
            <w:rFonts w:ascii="David" w:hAnsi="David" w:cs="David"/>
            <w:rtl/>
          </w:rPr>
          <w:delText xml:space="preserve"> בנייני מגורים ומבנה מסחר הכוללים </w:delText>
        </w:r>
        <w:r w:rsidR="00B03423" w:rsidRPr="00193572" w:rsidDel="00BE4D3B">
          <w:rPr>
            <w:rFonts w:ascii="David" w:hAnsi="David" w:cs="David"/>
            <w:rtl/>
          </w:rPr>
          <w:delText>180</w:delText>
        </w:r>
        <w:r w:rsidRPr="00193572" w:rsidDel="00BE4D3B">
          <w:rPr>
            <w:rFonts w:ascii="David" w:hAnsi="David" w:cs="David"/>
            <w:rtl/>
          </w:rPr>
          <w:delText xml:space="preserve"> יחידות נפרדות  (</w:delText>
        </w:r>
        <w:r w:rsidR="00B03423" w:rsidRPr="00193572" w:rsidDel="00BE4D3B">
          <w:rPr>
            <w:rFonts w:ascii="David" w:hAnsi="David" w:cs="David"/>
            <w:rtl/>
          </w:rPr>
          <w:delText>___</w:delText>
        </w:r>
        <w:r w:rsidRPr="00193572" w:rsidDel="00BE4D3B">
          <w:rPr>
            <w:rFonts w:ascii="David" w:hAnsi="David" w:cs="David"/>
            <w:rtl/>
          </w:rPr>
          <w:delText xml:space="preserve"> דירות ו – </w:delText>
        </w:r>
        <w:r w:rsidR="00B03423" w:rsidRPr="00193572" w:rsidDel="00BE4D3B">
          <w:rPr>
            <w:rFonts w:ascii="David" w:hAnsi="David" w:cs="David"/>
            <w:rtl/>
          </w:rPr>
          <w:delText>___</w:delText>
        </w:r>
        <w:r w:rsidRPr="00193572" w:rsidDel="00BE4D3B">
          <w:rPr>
            <w:rFonts w:ascii="David" w:hAnsi="David" w:cs="David"/>
            <w:rtl/>
          </w:rPr>
          <w:delText xml:space="preserve"> יחידות מסחר) (להלן: </w:delText>
        </w:r>
        <w:r w:rsidRPr="00193572" w:rsidDel="00BE4D3B">
          <w:rPr>
            <w:rFonts w:ascii="David" w:hAnsi="David" w:cs="David"/>
            <w:b/>
            <w:bCs/>
            <w:rtl/>
          </w:rPr>
          <w:delText>"המתחם"</w:delText>
        </w:r>
        <w:r w:rsidRPr="00193572" w:rsidDel="00BE4D3B">
          <w:rPr>
            <w:rFonts w:ascii="David" w:hAnsi="David" w:cs="David"/>
            <w:rtl/>
          </w:rPr>
          <w:delText xml:space="preserve">). תשריט המתחם מצ"ב </w:delText>
        </w:r>
        <w:r w:rsidRPr="00193572" w:rsidDel="00BE4D3B">
          <w:rPr>
            <w:rFonts w:ascii="David" w:hAnsi="David" w:cs="David"/>
            <w:b/>
            <w:bCs/>
            <w:rtl/>
          </w:rPr>
          <w:delText>כנספח 2</w:delText>
        </w:r>
        <w:r w:rsidRPr="00193572" w:rsidDel="00BE4D3B">
          <w:rPr>
            <w:rFonts w:ascii="David" w:hAnsi="David" w:cs="David"/>
            <w:rtl/>
          </w:rPr>
          <w:delText>.</w:delText>
        </w:r>
      </w:del>
    </w:p>
    <w:p w14:paraId="29714988" w14:textId="46C40F9D" w:rsidR="00A83C67" w:rsidRPr="00193572" w:rsidRDefault="00A83C67" w:rsidP="00BE4D3B">
      <w:pPr>
        <w:pStyle w:val="HeadingMismach1"/>
        <w:numPr>
          <w:ilvl w:val="0"/>
          <w:numId w:val="1"/>
        </w:numPr>
        <w:spacing w:after="0" w:line="360" w:lineRule="auto"/>
        <w:rPr>
          <w:rFonts w:ascii="David" w:hAnsi="David" w:cs="David"/>
          <w:bCs/>
        </w:rPr>
      </w:pPr>
      <w:r w:rsidRPr="00193572">
        <w:rPr>
          <w:rFonts w:ascii="David" w:hAnsi="David" w:cs="David"/>
          <w:rtl/>
        </w:rPr>
        <w:t xml:space="preserve">כל בעלי הזכויות במתחם, למעט בעלי הזכויות שאמורים להירשם תחת </w:t>
      </w:r>
      <w:r w:rsidR="00BD3534" w:rsidRPr="00193572">
        <w:rPr>
          <w:rFonts w:ascii="David" w:hAnsi="David" w:cs="David"/>
          <w:rtl/>
        </w:rPr>
        <w:t>המנוחה</w:t>
      </w:r>
      <w:r w:rsidRPr="00193572">
        <w:rPr>
          <w:rFonts w:ascii="David" w:hAnsi="David" w:cs="David"/>
          <w:rtl/>
        </w:rPr>
        <w:t xml:space="preserve">, התקשרו עם </w:t>
      </w:r>
      <w:del w:id="131" w:author="Adi Tal" w:date="2021-04-22T20:38:00Z">
        <w:r w:rsidRPr="00193572" w:rsidDel="00662A0D">
          <w:rPr>
            <w:rFonts w:ascii="David" w:hAnsi="David" w:cs="David"/>
            <w:rtl/>
          </w:rPr>
          <w:delText xml:space="preserve">המבקשת </w:delText>
        </w:r>
      </w:del>
      <w:ins w:id="132" w:author="Adi Tal" w:date="2021-04-22T20:38:00Z">
        <w:r w:rsidR="00662A0D">
          <w:rPr>
            <w:rFonts w:ascii="David" w:hAnsi="David" w:cs="David" w:hint="cs"/>
            <w:rtl/>
          </w:rPr>
          <w:t>התובעת</w:t>
        </w:r>
        <w:r w:rsidR="00662A0D" w:rsidRPr="00193572">
          <w:rPr>
            <w:rFonts w:ascii="David" w:hAnsi="David" w:cs="David"/>
            <w:rtl/>
          </w:rPr>
          <w:t xml:space="preserve"> </w:t>
        </w:r>
      </w:ins>
      <w:r w:rsidR="00662A0D">
        <w:rPr>
          <w:rFonts w:ascii="David" w:hAnsi="David" w:cs="David" w:hint="cs"/>
          <w:rtl/>
        </w:rPr>
        <w:t>3</w:t>
      </w:r>
      <w:r w:rsidR="00662A0D" w:rsidRPr="00193572">
        <w:rPr>
          <w:rFonts w:ascii="David" w:hAnsi="David" w:cs="David"/>
          <w:rtl/>
        </w:rPr>
        <w:t xml:space="preserve"> </w:t>
      </w:r>
      <w:r w:rsidRPr="00193572">
        <w:rPr>
          <w:rFonts w:ascii="David" w:hAnsi="David" w:cs="David"/>
          <w:rtl/>
        </w:rPr>
        <w:t xml:space="preserve">בהסכמים מותלים לביצוע פרויקט התחדשות עירונית במתחם וזאת במתכונת של פינוי בינוי במסגרתו ייהרס כל הבינוי על המתחם ותחתיו יבנו </w:t>
      </w:r>
      <w:r w:rsidR="009C1EB7" w:rsidRPr="00193572">
        <w:rPr>
          <w:rFonts w:ascii="David" w:hAnsi="David" w:cs="David"/>
          <w:rtl/>
        </w:rPr>
        <w:t>__</w:t>
      </w:r>
      <w:r w:rsidRPr="00193572">
        <w:rPr>
          <w:rFonts w:ascii="David" w:hAnsi="David" w:cs="David"/>
          <w:rtl/>
        </w:rPr>
        <w:t xml:space="preserve"> בנייני מגורים חדשים (להלן: </w:t>
      </w:r>
      <w:r w:rsidRPr="00193572">
        <w:rPr>
          <w:rFonts w:ascii="David" w:hAnsi="David" w:cs="David"/>
          <w:b/>
          <w:bCs/>
          <w:rtl/>
        </w:rPr>
        <w:t>"ההסכם"</w:t>
      </w:r>
      <w:r w:rsidRPr="00193572">
        <w:rPr>
          <w:rFonts w:ascii="David" w:hAnsi="David" w:cs="David"/>
          <w:rtl/>
        </w:rPr>
        <w:t xml:space="preserve"> או </w:t>
      </w:r>
      <w:r w:rsidRPr="00193572">
        <w:rPr>
          <w:rFonts w:ascii="David" w:hAnsi="David" w:cs="David"/>
          <w:b/>
          <w:bCs/>
          <w:rtl/>
        </w:rPr>
        <w:t>"הסכם הפינוי בינוי"</w:t>
      </w:r>
      <w:r w:rsidRPr="00193572">
        <w:rPr>
          <w:rFonts w:ascii="David" w:hAnsi="David" w:cs="David"/>
          <w:rtl/>
        </w:rPr>
        <w:t xml:space="preserve"> ו – </w:t>
      </w:r>
      <w:r w:rsidRPr="00193572">
        <w:rPr>
          <w:rFonts w:ascii="David" w:hAnsi="David" w:cs="David"/>
          <w:b/>
          <w:bCs/>
          <w:rtl/>
        </w:rPr>
        <w:t>"הפרויקט"</w:t>
      </w:r>
      <w:r w:rsidRPr="00193572">
        <w:rPr>
          <w:rFonts w:ascii="David" w:hAnsi="David" w:cs="David"/>
          <w:rtl/>
        </w:rPr>
        <w:t>).</w:t>
      </w:r>
      <w:r w:rsidRPr="00193572">
        <w:rPr>
          <w:rFonts w:ascii="David" w:hAnsi="David" w:cs="David"/>
          <w:bCs/>
          <w:rtl/>
        </w:rPr>
        <w:t xml:space="preserve"> </w:t>
      </w:r>
      <w:r w:rsidRPr="00193572">
        <w:rPr>
          <w:rFonts w:ascii="David" w:hAnsi="David" w:cs="David"/>
          <w:b/>
          <w:rtl/>
        </w:rPr>
        <w:t>נוסח הסכם לדוגמה עליו חתמו בעלי הזכויות במתחם מצ"ב</w:t>
      </w:r>
      <w:r w:rsidRPr="00193572">
        <w:rPr>
          <w:rFonts w:ascii="David" w:hAnsi="David" w:cs="David"/>
          <w:bCs/>
          <w:rtl/>
        </w:rPr>
        <w:t xml:space="preserve"> כנספח 3.</w:t>
      </w:r>
    </w:p>
    <w:p w14:paraId="7A1EB813" w14:textId="77777777" w:rsidR="00A83C67" w:rsidRPr="00193572" w:rsidRDefault="00A83C67" w:rsidP="00BE4D3B">
      <w:pPr>
        <w:pStyle w:val="HeadingMismach1"/>
        <w:numPr>
          <w:ilvl w:val="0"/>
          <w:numId w:val="1"/>
        </w:numPr>
        <w:spacing w:after="0" w:line="360" w:lineRule="auto"/>
        <w:rPr>
          <w:rFonts w:ascii="David" w:hAnsi="David" w:cs="David"/>
        </w:rPr>
      </w:pPr>
      <w:r w:rsidRPr="00193572">
        <w:rPr>
          <w:rFonts w:ascii="David" w:hAnsi="David" w:cs="David"/>
          <w:b/>
          <w:bCs/>
          <w:rtl/>
        </w:rPr>
        <w:t>יצוין – בעלי הזכויות במחצית הנוספת של הדירה – נתנו את הסכמתם לפרויקט ואף חתמו על ההסכם</w:t>
      </w:r>
      <w:r w:rsidRPr="00193572">
        <w:rPr>
          <w:rFonts w:ascii="David" w:hAnsi="David" w:cs="David"/>
          <w:rtl/>
        </w:rPr>
        <w:t xml:space="preserve">. </w:t>
      </w:r>
    </w:p>
    <w:p w14:paraId="4CAB704C" w14:textId="68527187" w:rsidR="004751BD" w:rsidRPr="00193572" w:rsidRDefault="004751BD" w:rsidP="004751BD">
      <w:pPr>
        <w:pStyle w:val="HeadingMismach1"/>
        <w:numPr>
          <w:ilvl w:val="0"/>
          <w:numId w:val="1"/>
        </w:numPr>
        <w:spacing w:after="0" w:line="360" w:lineRule="auto"/>
        <w:rPr>
          <w:ins w:id="133" w:author="Adi Tal" w:date="2021-04-22T20:28:00Z"/>
          <w:rFonts w:ascii="David" w:hAnsi="David" w:cs="David"/>
        </w:rPr>
      </w:pPr>
      <w:ins w:id="134" w:author="Adi Tal" w:date="2021-04-22T20:28:00Z">
        <w:r w:rsidRPr="00193572">
          <w:rPr>
            <w:rFonts w:ascii="David" w:hAnsi="David" w:cs="David"/>
            <w:rtl/>
          </w:rPr>
          <w:t xml:space="preserve">הפרויקט נמצא כיום בשלבי תכנון מתקדמים ביותר. </w:t>
        </w:r>
        <w:r>
          <w:rPr>
            <w:rFonts w:ascii="David" w:hAnsi="David" w:cs="David" w:hint="cs"/>
            <w:rtl/>
          </w:rPr>
          <w:t>כפי שיפורט להלן</w:t>
        </w:r>
        <w:r w:rsidRPr="00193572">
          <w:rPr>
            <w:rFonts w:ascii="David" w:hAnsi="David" w:cs="David"/>
            <w:rtl/>
          </w:rPr>
          <w:t xml:space="preserve">, התכנית המאפשרת את ביצוע הפרויקט אושרה במוסדות התכנון ביום __________ לאחר זמן רב והדבר </w:t>
        </w:r>
        <w:r w:rsidRPr="00193572">
          <w:rPr>
            <w:rFonts w:ascii="David" w:hAnsi="David" w:cs="David"/>
            <w:b/>
            <w:bCs/>
            <w:rtl/>
          </w:rPr>
          <w:t xml:space="preserve">היחידי המונע את קידומו של הפרויקט בהיבט הקנייני מנקודת התכנון לשלב הביצוע  - הוא היעדר חתימתם של </w:t>
        </w:r>
      </w:ins>
      <w:ins w:id="135" w:author="Adi Tal" w:date="2021-04-22T20:41:00Z">
        <w:r w:rsidR="00662A0D">
          <w:rPr>
            <w:rFonts w:ascii="David" w:hAnsi="David" w:cs="David" w:hint="cs"/>
            <w:b/>
            <w:bCs/>
            <w:rtl/>
          </w:rPr>
          <w:t>הנתבעים</w:t>
        </w:r>
      </w:ins>
      <w:ins w:id="136" w:author="Adi Tal" w:date="2021-04-22T20:28:00Z">
        <w:r w:rsidRPr="00193572">
          <w:rPr>
            <w:rFonts w:ascii="David" w:hAnsi="David" w:cs="David"/>
            <w:b/>
            <w:bCs/>
            <w:rtl/>
          </w:rPr>
          <w:t xml:space="preserve"> 1 בהסכם פינוי בינוי</w:t>
        </w:r>
        <w:r w:rsidRPr="00193572">
          <w:rPr>
            <w:rFonts w:ascii="David" w:hAnsi="David" w:cs="David"/>
            <w:rtl/>
          </w:rPr>
          <w:t>. הוא ואין בילתו.</w:t>
        </w:r>
      </w:ins>
    </w:p>
    <w:p w14:paraId="6104DB3A" w14:textId="79B9CF0A" w:rsidR="004751BD" w:rsidRPr="00193572" w:rsidRDefault="004751BD" w:rsidP="004751BD">
      <w:pPr>
        <w:pStyle w:val="HeadingMismach1"/>
        <w:numPr>
          <w:ilvl w:val="0"/>
          <w:numId w:val="1"/>
        </w:numPr>
        <w:spacing w:after="0" w:line="360" w:lineRule="auto"/>
        <w:rPr>
          <w:moveTo w:id="137" w:author="Adi Tal" w:date="2021-04-22T20:30:00Z"/>
          <w:rFonts w:ascii="David" w:hAnsi="David" w:cs="David"/>
        </w:rPr>
      </w:pPr>
      <w:ins w:id="138" w:author="Adi Tal" w:date="2021-04-22T20:33:00Z">
        <w:r>
          <w:rPr>
            <w:rFonts w:ascii="David" w:hAnsi="David" w:cs="David" w:hint="cs"/>
            <w:rtl/>
          </w:rPr>
          <w:t xml:space="preserve">גודלה של </w:t>
        </w:r>
      </w:ins>
      <w:moveToRangeStart w:id="139" w:author="Adi Tal" w:date="2021-04-22T20:30:00Z" w:name="move70015862"/>
      <w:moveTo w:id="140" w:author="Adi Tal" w:date="2021-04-22T20:30:00Z">
        <w:r w:rsidRPr="00193572">
          <w:rPr>
            <w:rFonts w:ascii="David" w:hAnsi="David" w:cs="David"/>
            <w:rtl/>
          </w:rPr>
          <w:t xml:space="preserve">הדירה בה עוסקת בקשה זו, </w:t>
        </w:r>
        <w:del w:id="141" w:author="Adi Tal" w:date="2021-04-22T20:33:00Z">
          <w:r w:rsidRPr="00193572" w:rsidDel="004751BD">
            <w:rPr>
              <w:rFonts w:ascii="David" w:hAnsi="David" w:cs="David"/>
              <w:rtl/>
            </w:rPr>
            <w:delText xml:space="preserve">נמצאת ברחוב ________, קומה ________, גודלה </w:delText>
          </w:r>
        </w:del>
        <w:r w:rsidRPr="00193572">
          <w:rPr>
            <w:rFonts w:ascii="David" w:hAnsi="David" w:cs="David"/>
            <w:rtl/>
          </w:rPr>
          <w:t>על פי רישומי הארנונה</w:t>
        </w:r>
      </w:moveTo>
      <w:ins w:id="142" w:author="Adi Tal" w:date="2021-04-22T20:33:00Z">
        <w:r>
          <w:rPr>
            <w:rFonts w:ascii="David" w:hAnsi="David" w:cs="David" w:hint="cs"/>
            <w:rtl/>
          </w:rPr>
          <w:t>,</w:t>
        </w:r>
      </w:ins>
      <w:moveTo w:id="143" w:author="Adi Tal" w:date="2021-04-22T20:30:00Z">
        <w:r w:rsidRPr="00193572">
          <w:rPr>
            <w:rFonts w:ascii="David" w:hAnsi="David" w:cs="David"/>
            <w:rtl/>
          </w:rPr>
          <w:t xml:space="preserve"> הוא ___ מ"ר בלבד, והזכויות בה רשומות על שמם של בני הזוג ________ והמנוחה ז"ל. בני הזוג, שזה מכבר נפטרו מן העולם, התגוררו שנים רבות בברזיל, והדירה לפרקים הושכרה, ולפרקים עמדה שוממה. </w:t>
        </w:r>
      </w:moveTo>
    </w:p>
    <w:p w14:paraId="125B2E4B" w14:textId="226FDF29" w:rsidR="004751BD" w:rsidRPr="00193572" w:rsidRDefault="004751BD" w:rsidP="004751BD">
      <w:pPr>
        <w:pStyle w:val="HeadingMismach1"/>
        <w:numPr>
          <w:ilvl w:val="0"/>
          <w:numId w:val="1"/>
        </w:numPr>
        <w:spacing w:after="0" w:line="360" w:lineRule="auto"/>
        <w:rPr>
          <w:moveTo w:id="144" w:author="Adi Tal" w:date="2021-04-22T20:30:00Z"/>
          <w:rFonts w:ascii="David" w:hAnsi="David" w:cs="David"/>
          <w:bCs/>
        </w:rPr>
      </w:pPr>
      <w:moveTo w:id="145" w:author="Adi Tal" w:date="2021-04-22T20:30:00Z">
        <w:r w:rsidRPr="00193572">
          <w:rPr>
            <w:rFonts w:ascii="David" w:hAnsi="David" w:cs="David"/>
            <w:rtl/>
          </w:rPr>
          <w:t xml:space="preserve">חלקו של _____ ז"ל בדירה, הורש בחלקים שווים </w:t>
        </w:r>
        <w:del w:id="146" w:author="Adi Tal" w:date="2021-04-22T20:41:00Z">
          <w:r w:rsidRPr="00193572" w:rsidDel="00662A0D">
            <w:rPr>
              <w:rFonts w:ascii="David" w:hAnsi="David" w:cs="David"/>
              <w:rtl/>
            </w:rPr>
            <w:delText>למשיבים</w:delText>
          </w:r>
        </w:del>
      </w:moveTo>
      <w:ins w:id="147" w:author="Adi Tal" w:date="2021-04-22T20:41:00Z">
        <w:r w:rsidR="00662A0D">
          <w:rPr>
            <w:rFonts w:ascii="David" w:hAnsi="David" w:cs="David" w:hint="cs"/>
            <w:rtl/>
          </w:rPr>
          <w:t>לנתבעים</w:t>
        </w:r>
      </w:ins>
      <w:moveTo w:id="148" w:author="Adi Tal" w:date="2021-04-22T20:30:00Z">
        <w:r w:rsidRPr="00193572">
          <w:rPr>
            <w:rFonts w:ascii="David" w:hAnsi="David" w:cs="David"/>
            <w:rtl/>
          </w:rPr>
          <w:t xml:space="preserve"> 2 ו-3, כך על-פי צו קיום הצוואה, מיום _________ (להלן בהתאמה: "</w:t>
        </w:r>
        <w:r w:rsidRPr="00193572">
          <w:rPr>
            <w:rFonts w:ascii="David" w:hAnsi="David" w:cs="David"/>
            <w:b/>
            <w:bCs/>
            <w:rtl/>
          </w:rPr>
          <w:t>יורשי _________</w:t>
        </w:r>
        <w:r w:rsidRPr="00193572">
          <w:rPr>
            <w:rFonts w:ascii="David" w:hAnsi="David" w:cs="David"/>
            <w:rtl/>
          </w:rPr>
          <w:t>" ו - "</w:t>
        </w:r>
        <w:r w:rsidRPr="00193572">
          <w:rPr>
            <w:rFonts w:ascii="David" w:hAnsi="David" w:cs="David"/>
            <w:b/>
            <w:bCs/>
            <w:rtl/>
          </w:rPr>
          <w:t>צו קיום הצוואה</w:t>
        </w:r>
        <w:r w:rsidRPr="00193572">
          <w:rPr>
            <w:rFonts w:ascii="David" w:hAnsi="David" w:cs="David"/>
            <w:rtl/>
          </w:rPr>
          <w:t xml:space="preserve">"). </w:t>
        </w:r>
        <w:r w:rsidRPr="00193572">
          <w:rPr>
            <w:rFonts w:ascii="David" w:hAnsi="David" w:cs="David"/>
            <w:bCs/>
            <w:rtl/>
          </w:rPr>
          <w:t>העתק מצו קיום הצוואה מצ"ב כנספח 5.</w:t>
        </w:r>
      </w:moveTo>
    </w:p>
    <w:p w14:paraId="4F0BAE24" w14:textId="77777777" w:rsidR="004751BD" w:rsidRPr="00193572" w:rsidRDefault="004751BD" w:rsidP="004751BD">
      <w:pPr>
        <w:pStyle w:val="HeadingMismach1"/>
        <w:numPr>
          <w:ilvl w:val="0"/>
          <w:numId w:val="1"/>
        </w:numPr>
        <w:spacing w:after="0" w:line="360" w:lineRule="auto"/>
        <w:rPr>
          <w:moveTo w:id="149" w:author="Adi Tal" w:date="2021-04-22T20:30:00Z"/>
          <w:rFonts w:ascii="David" w:hAnsi="David" w:cs="David"/>
          <w:bCs/>
          <w:rtl/>
        </w:rPr>
      </w:pPr>
      <w:moveTo w:id="150" w:author="Adi Tal" w:date="2021-04-22T20:30:00Z">
        <w:r w:rsidRPr="00193572">
          <w:rPr>
            <w:rFonts w:ascii="David" w:hAnsi="David" w:cs="David"/>
            <w:rtl/>
          </w:rPr>
          <w:t>כאמור לעיל – יורשי ____________ התקשרו בהסכם פינוי בינוי עם חברת ___________ ולא הביעו כל התנגדות לביצועו, בדומה ליתר בעלי הזכויות במתחם.</w:t>
        </w:r>
      </w:moveTo>
    </w:p>
    <w:p w14:paraId="0E246C14" w14:textId="167368A2" w:rsidR="004751BD" w:rsidRPr="00193572" w:rsidRDefault="004751BD" w:rsidP="004751BD">
      <w:pPr>
        <w:pStyle w:val="HeadingMismach1"/>
        <w:numPr>
          <w:ilvl w:val="0"/>
          <w:numId w:val="1"/>
        </w:numPr>
        <w:spacing w:after="0" w:line="360" w:lineRule="auto"/>
        <w:rPr>
          <w:moveTo w:id="151" w:author="Adi Tal" w:date="2021-04-22T20:30:00Z"/>
          <w:rFonts w:ascii="David" w:hAnsi="David" w:cs="David"/>
        </w:rPr>
      </w:pPr>
      <w:moveTo w:id="152" w:author="Adi Tal" w:date="2021-04-22T20:30:00Z">
        <w:r w:rsidRPr="00193572">
          <w:rPr>
            <w:rFonts w:ascii="David" w:hAnsi="David" w:cs="David"/>
            <w:rtl/>
          </w:rPr>
          <w:t xml:space="preserve">ככל שעלה בידי </w:t>
        </w:r>
        <w:del w:id="153" w:author="Adi Tal" w:date="2021-04-22T20:39:00Z">
          <w:r w:rsidRPr="00193572" w:rsidDel="00662A0D">
            <w:rPr>
              <w:rFonts w:ascii="David" w:hAnsi="David" w:cs="David"/>
              <w:rtl/>
            </w:rPr>
            <w:delText>המבקשים</w:delText>
          </w:r>
        </w:del>
      </w:moveTo>
      <w:ins w:id="154" w:author="Adi Tal" w:date="2021-04-22T20:39:00Z">
        <w:r w:rsidR="00662A0D">
          <w:rPr>
            <w:rFonts w:ascii="David" w:hAnsi="David" w:cs="David" w:hint="cs"/>
            <w:rtl/>
          </w:rPr>
          <w:t>התובעים</w:t>
        </w:r>
      </w:ins>
      <w:moveTo w:id="155" w:author="Adi Tal" w:date="2021-04-22T20:30:00Z">
        <w:r w:rsidRPr="00193572">
          <w:rPr>
            <w:rFonts w:ascii="David" w:hAnsi="David" w:cs="David"/>
            <w:rtl/>
          </w:rPr>
          <w:t xml:space="preserve"> לברר, חיה המנוחה שנים רבות בברזיל ביחד עם __________ בעלה, ושם גם נפטרה, ככל הנראה ערירית. ככל הידוע, וכעולה מצו קיום הצוואה של __________ (נספח 5), מונה עו"ד בשם _________ כנציגהּ וכאפוטרופוס לנכסיה של המנוחה. דע עקא, שעוה"ד ________ אינו בחיים. </w:t>
        </w:r>
      </w:moveTo>
    </w:p>
    <w:p w14:paraId="2652FC4E" w14:textId="0BACFB8A" w:rsidR="004751BD" w:rsidRPr="00193572" w:rsidRDefault="004751BD" w:rsidP="004751BD">
      <w:pPr>
        <w:pStyle w:val="HeadingMismach1"/>
        <w:numPr>
          <w:ilvl w:val="0"/>
          <w:numId w:val="1"/>
        </w:numPr>
        <w:spacing w:after="0" w:line="360" w:lineRule="auto"/>
        <w:rPr>
          <w:moveTo w:id="156" w:author="Adi Tal" w:date="2021-04-22T20:30:00Z"/>
          <w:rFonts w:ascii="David" w:hAnsi="David" w:cs="David"/>
        </w:rPr>
      </w:pPr>
      <w:moveTo w:id="157" w:author="Adi Tal" w:date="2021-04-22T20:30:00Z">
        <w:r w:rsidRPr="00193572">
          <w:rPr>
            <w:rFonts w:ascii="David" w:hAnsi="David" w:cs="David"/>
            <w:rtl/>
          </w:rPr>
          <w:t xml:space="preserve">מאמצים רבים עשו </w:t>
        </w:r>
        <w:del w:id="158" w:author="Adi Tal" w:date="2021-04-22T20:39:00Z">
          <w:r w:rsidRPr="00193572" w:rsidDel="00662A0D">
            <w:rPr>
              <w:rFonts w:ascii="David" w:hAnsi="David" w:cs="David"/>
              <w:rtl/>
            </w:rPr>
            <w:delText>המבקשים</w:delText>
          </w:r>
        </w:del>
      </w:moveTo>
      <w:ins w:id="159" w:author="Adi Tal" w:date="2021-04-22T20:39:00Z">
        <w:r w:rsidR="00662A0D">
          <w:rPr>
            <w:rFonts w:ascii="David" w:hAnsi="David" w:cs="David" w:hint="cs"/>
            <w:rtl/>
          </w:rPr>
          <w:t>התובעים</w:t>
        </w:r>
      </w:ins>
      <w:moveTo w:id="160" w:author="Adi Tal" w:date="2021-04-22T20:30:00Z">
        <w:r w:rsidRPr="00193572">
          <w:rPr>
            <w:rFonts w:ascii="David" w:hAnsi="David" w:cs="David"/>
            <w:rtl/>
          </w:rPr>
          <w:t xml:space="preserve"> בניסיון למצוא את יורשי המנוחה או מי משארי בשרה, כמו גם את עוה"ד _________ או כל גורם אחר שיידע מי מחזיק כיום בזכויותיה של המנוחה בדירה, אולם עד כה כל הניסיונות העלו חרס. סביר מאוד להניח כי אם יש אדם כלשהו, הזכאי על פי חוק לקבל את זכויותיה של המנוחה, הוא ודאי אינו מודע לכך.</w:t>
        </w:r>
      </w:moveTo>
    </w:p>
    <w:moveToRangeEnd w:id="139"/>
    <w:p w14:paraId="2A8C85F7" w14:textId="77777777" w:rsidR="00513688" w:rsidRPr="001F7D32" w:rsidRDefault="00513688" w:rsidP="00513688">
      <w:pPr>
        <w:pStyle w:val="ListParagraph"/>
        <w:numPr>
          <w:ilvl w:val="0"/>
          <w:numId w:val="25"/>
        </w:numPr>
        <w:shd w:val="clear" w:color="auto" w:fill="FFFFFF"/>
        <w:tabs>
          <w:tab w:val="clear" w:pos="624"/>
        </w:tabs>
        <w:spacing w:after="0" w:line="360" w:lineRule="auto"/>
        <w:ind w:left="567" w:hanging="567"/>
        <w:rPr>
          <w:ins w:id="161" w:author="Adi Tal" w:date="2021-04-22T20:44:00Z"/>
          <w:rFonts w:ascii="David" w:hAnsi="David" w:cs="David"/>
          <w:u w:val="single"/>
          <w:lang w:val="en-IL" w:eastAsia="en-IL"/>
          <w:rPrChange w:id="162" w:author="Adi Tal" w:date="2021-04-22T20:52:00Z">
            <w:rPr>
              <w:ins w:id="163" w:author="Adi Tal" w:date="2021-04-22T20:44:00Z"/>
              <w:lang w:eastAsia="en-IL"/>
            </w:rPr>
          </w:rPrChange>
        </w:rPr>
        <w:pPrChange w:id="164" w:author="Adi Tal" w:date="2021-04-22T20:45:00Z">
          <w:pPr>
            <w:pStyle w:val="HeadingMismach1"/>
          </w:pPr>
        </w:pPrChange>
      </w:pPr>
      <w:ins w:id="165" w:author="Adi Tal" w:date="2021-04-22T20:44:00Z">
        <w:r w:rsidRPr="001F7D32">
          <w:rPr>
            <w:rFonts w:ascii="David" w:hAnsi="David" w:cs="David" w:hint="cs"/>
            <w:u w:val="single"/>
            <w:rtl/>
            <w:lang w:val="en-IL" w:eastAsia="en-IL"/>
            <w:rPrChange w:id="166" w:author="Adi Tal" w:date="2021-04-22T20:52:00Z">
              <w:rPr>
                <w:rFonts w:hint="cs"/>
                <w:rtl/>
                <w:lang w:val="en-IL" w:eastAsia="en-IL"/>
              </w:rPr>
            </w:rPrChange>
          </w:rPr>
          <w:t>העובדות המקנות סמכות לבית המשפט</w:t>
        </w:r>
      </w:ins>
    </w:p>
    <w:p w14:paraId="6BFC183D" w14:textId="2E9C6F48" w:rsidR="00513688" w:rsidRPr="00513688" w:rsidRDefault="00513688" w:rsidP="00513688">
      <w:pPr>
        <w:pStyle w:val="HeadingMismach1"/>
        <w:numPr>
          <w:ilvl w:val="0"/>
          <w:numId w:val="1"/>
        </w:numPr>
        <w:spacing w:after="0" w:line="360" w:lineRule="auto"/>
        <w:rPr>
          <w:ins w:id="167" w:author="Adi Tal" w:date="2021-04-22T20:44:00Z"/>
          <w:rFonts w:ascii="David" w:hAnsi="David" w:cs="David"/>
          <w:rPrChange w:id="168" w:author="Adi Tal" w:date="2021-04-22T20:45:00Z">
            <w:rPr>
              <w:ins w:id="169" w:author="Adi Tal" w:date="2021-04-22T20:44:00Z"/>
            </w:rPr>
          </w:rPrChange>
        </w:rPr>
        <w:pPrChange w:id="170" w:author="Adi Tal" w:date="2021-04-22T20:45:00Z">
          <w:pPr>
            <w:pStyle w:val="HeadingMismach1"/>
          </w:pPr>
        </w:pPrChange>
      </w:pPr>
      <w:ins w:id="171" w:author="Adi Tal" w:date="2021-04-22T20:44:00Z">
        <w:r w:rsidRPr="00513688">
          <w:rPr>
            <w:rFonts w:ascii="David" w:hAnsi="David" w:cs="David"/>
            <w:rtl/>
            <w:rPrChange w:id="172" w:author="Adi Tal" w:date="2021-04-22T20:45:00Z">
              <w:rPr>
                <w:rtl/>
              </w:rPr>
            </w:rPrChange>
          </w:rPr>
          <w:t>לבית המשפט הנכבד נתונה הסמכות המקומית לדון בתביעה זו</w:t>
        </w:r>
        <w:r w:rsidRPr="00513688">
          <w:rPr>
            <w:rFonts w:ascii="David" w:hAnsi="David" w:cs="David" w:hint="cs"/>
            <w:rtl/>
            <w:rPrChange w:id="173" w:author="Adi Tal" w:date="2021-04-22T20:45:00Z">
              <w:rPr>
                <w:rFonts w:hint="cs"/>
                <w:rtl/>
              </w:rPr>
            </w:rPrChange>
          </w:rPr>
          <w:t xml:space="preserve"> </w:t>
        </w:r>
      </w:ins>
      <w:ins w:id="174" w:author="Adi Tal" w:date="2021-04-22T20:47:00Z">
        <w:r>
          <w:rPr>
            <w:rFonts w:ascii="David" w:hAnsi="David" w:cs="David" w:hint="cs"/>
            <w:rtl/>
          </w:rPr>
          <w:t>בשל מיקומם של המתחם והדירה בעיר _____________</w:t>
        </w:r>
      </w:ins>
      <w:ins w:id="175" w:author="Adi Tal" w:date="2021-04-22T20:44:00Z">
        <w:r w:rsidRPr="00513688">
          <w:rPr>
            <w:rFonts w:ascii="David" w:hAnsi="David" w:cs="David" w:hint="cs"/>
            <w:rtl/>
            <w:rPrChange w:id="176" w:author="Adi Tal" w:date="2021-04-22T20:45:00Z">
              <w:rPr>
                <w:rFonts w:hint="cs"/>
                <w:rtl/>
              </w:rPr>
            </w:rPrChange>
          </w:rPr>
          <w:t xml:space="preserve"> ו</w:t>
        </w:r>
      </w:ins>
      <w:ins w:id="177" w:author="Adi Tal" w:date="2021-04-22T20:51:00Z">
        <w:r w:rsidR="001F7D32">
          <w:rPr>
            <w:rFonts w:ascii="David" w:hAnsi="David" w:cs="David" w:hint="cs"/>
            <w:rtl/>
          </w:rPr>
          <w:t xml:space="preserve">כן נתונה לו </w:t>
        </w:r>
      </w:ins>
      <w:ins w:id="178" w:author="Adi Tal" w:date="2021-04-22T20:46:00Z">
        <w:r>
          <w:rPr>
            <w:rFonts w:ascii="David" w:hAnsi="David" w:cs="David" w:hint="cs"/>
            <w:rtl/>
          </w:rPr>
          <w:t>הסמכות העניינית</w:t>
        </w:r>
      </w:ins>
      <w:ins w:id="179" w:author="Adi Tal" w:date="2021-04-22T20:51:00Z">
        <w:r w:rsidR="001F7D32">
          <w:rPr>
            <w:rFonts w:ascii="David" w:hAnsi="David" w:cs="David" w:hint="cs"/>
            <w:rtl/>
          </w:rPr>
          <w:t xml:space="preserve"> הואיל ומדובר בתביעה לסעד הצהרתי </w:t>
        </w:r>
      </w:ins>
      <w:ins w:id="180" w:author="Adi Tal" w:date="2021-04-22T20:52:00Z">
        <w:r w:rsidR="001F7D32">
          <w:rPr>
            <w:rFonts w:ascii="David" w:hAnsi="David" w:cs="David" w:hint="cs"/>
            <w:rtl/>
          </w:rPr>
          <w:t>שעניינו זכויות במקרקעין.</w:t>
        </w:r>
      </w:ins>
    </w:p>
    <w:p w14:paraId="42303310" w14:textId="3E8FC7E8" w:rsidR="004751BD" w:rsidRPr="001F7D32" w:rsidRDefault="001F7D32" w:rsidP="001F7D32">
      <w:pPr>
        <w:pStyle w:val="HeadingMismach1"/>
        <w:numPr>
          <w:ilvl w:val="0"/>
          <w:numId w:val="0"/>
        </w:numPr>
        <w:spacing w:after="0" w:line="360" w:lineRule="auto"/>
        <w:rPr>
          <w:ins w:id="181" w:author="Adi Tal" w:date="2021-04-22T20:27:00Z"/>
          <w:rFonts w:ascii="David" w:hAnsi="David" w:cs="David"/>
          <w:u w:val="single"/>
          <w:rPrChange w:id="182" w:author="Adi Tal" w:date="2021-04-22T20:54:00Z">
            <w:rPr>
              <w:ins w:id="183" w:author="Adi Tal" w:date="2021-04-22T20:27:00Z"/>
              <w:rFonts w:ascii="David" w:hAnsi="David" w:cs="David"/>
            </w:rPr>
          </w:rPrChange>
        </w:rPr>
        <w:pPrChange w:id="184" w:author="Adi Tal" w:date="2021-04-22T20:53:00Z">
          <w:pPr>
            <w:pStyle w:val="HeadingMismach1"/>
            <w:numPr>
              <w:numId w:val="1"/>
            </w:numPr>
            <w:spacing w:after="0" w:line="360" w:lineRule="auto"/>
          </w:pPr>
        </w:pPrChange>
      </w:pPr>
      <w:ins w:id="185" w:author="Adi Tal" w:date="2021-04-22T20:53:00Z">
        <w:r w:rsidRPr="001F7D32">
          <w:rPr>
            <w:rFonts w:ascii="David" w:hAnsi="David" w:cs="David" w:hint="cs"/>
            <w:b/>
            <w:bCs/>
            <w:u w:val="single"/>
            <w:rtl/>
            <w:rPrChange w:id="186" w:author="Adi Tal" w:date="2021-04-22T20:53:00Z">
              <w:rPr>
                <w:rFonts w:ascii="David" w:hAnsi="David" w:cs="David" w:hint="cs"/>
                <w:rtl/>
              </w:rPr>
            </w:rPrChange>
          </w:rPr>
          <w:t>פירוט העובדות</w:t>
        </w:r>
      </w:ins>
      <w:ins w:id="187" w:author="Adi Tal" w:date="2021-04-22T20:54:00Z">
        <w:r>
          <w:rPr>
            <w:rFonts w:ascii="David" w:hAnsi="David" w:cs="David" w:hint="cs"/>
            <w:b/>
            <w:bCs/>
            <w:u w:val="single"/>
            <w:rtl/>
          </w:rPr>
          <w:t xml:space="preserve"> </w:t>
        </w:r>
        <w:r>
          <w:rPr>
            <w:rFonts w:ascii="David" w:hAnsi="David" w:cs="David" w:hint="cs"/>
            <w:u w:val="single"/>
            <w:rtl/>
          </w:rPr>
          <w:t>[</w:t>
        </w:r>
        <w:r w:rsidRPr="001F7D32">
          <w:rPr>
            <w:rFonts w:ascii="David" w:hAnsi="David" w:cs="David" w:hint="cs"/>
            <w:highlight w:val="yellow"/>
            <w:u w:val="single"/>
            <w:rtl/>
            <w:rPrChange w:id="188" w:author="Adi Tal" w:date="2021-04-22T20:55:00Z">
              <w:rPr>
                <w:rFonts w:ascii="David" w:hAnsi="David" w:cs="David" w:hint="cs"/>
                <w:u w:val="single"/>
                <w:rtl/>
              </w:rPr>
            </w:rPrChange>
          </w:rPr>
          <w:t xml:space="preserve">מחוזי </w:t>
        </w:r>
        <w:r w:rsidRPr="001F7D32">
          <w:rPr>
            <w:rFonts w:ascii="David" w:hAnsi="David" w:cs="David"/>
            <w:highlight w:val="yellow"/>
            <w:u w:val="single"/>
            <w:rtl/>
            <w:rPrChange w:id="189" w:author="Adi Tal" w:date="2021-04-22T20:55:00Z">
              <w:rPr>
                <w:rFonts w:ascii="David" w:hAnsi="David" w:cs="David"/>
                <w:u w:val="single"/>
                <w:rtl/>
              </w:rPr>
            </w:rPrChange>
          </w:rPr>
          <w:t>–</w:t>
        </w:r>
        <w:r w:rsidRPr="001F7D32">
          <w:rPr>
            <w:rFonts w:ascii="David" w:hAnsi="David" w:cs="David" w:hint="cs"/>
            <w:highlight w:val="yellow"/>
            <w:u w:val="single"/>
            <w:rtl/>
            <w:rPrChange w:id="190" w:author="Adi Tal" w:date="2021-04-22T20:55:00Z">
              <w:rPr>
                <w:rFonts w:ascii="David" w:hAnsi="David" w:cs="David" w:hint="cs"/>
                <w:u w:val="single"/>
                <w:rtl/>
              </w:rPr>
            </w:rPrChange>
          </w:rPr>
          <w:t xml:space="preserve"> עד 12 עמו</w:t>
        </w:r>
      </w:ins>
      <w:ins w:id="191" w:author="Adi Tal" w:date="2021-04-22T20:55:00Z">
        <w:r w:rsidRPr="001F7D32">
          <w:rPr>
            <w:rFonts w:ascii="David" w:hAnsi="David" w:cs="David" w:hint="cs"/>
            <w:highlight w:val="yellow"/>
            <w:u w:val="single"/>
            <w:rtl/>
            <w:rPrChange w:id="192" w:author="Adi Tal" w:date="2021-04-22T20:55:00Z">
              <w:rPr>
                <w:rFonts w:ascii="David" w:hAnsi="David" w:cs="David" w:hint="cs"/>
                <w:u w:val="single"/>
                <w:rtl/>
              </w:rPr>
            </w:rPrChange>
          </w:rPr>
          <w:t>דים לחלק זה</w:t>
        </w:r>
        <w:r>
          <w:rPr>
            <w:rFonts w:ascii="David" w:hAnsi="David" w:cs="David" w:hint="cs"/>
            <w:u w:val="single"/>
            <w:rtl/>
          </w:rPr>
          <w:t>]</w:t>
        </w:r>
      </w:ins>
    </w:p>
    <w:p w14:paraId="2A365188" w14:textId="469DB4FE" w:rsidR="005964C1" w:rsidRPr="00193572" w:rsidRDefault="005964C1" w:rsidP="005964C1">
      <w:pPr>
        <w:pStyle w:val="HeadingMismach1"/>
        <w:numPr>
          <w:ilvl w:val="0"/>
          <w:numId w:val="1"/>
        </w:numPr>
        <w:spacing w:after="0" w:line="360" w:lineRule="auto"/>
        <w:rPr>
          <w:ins w:id="193" w:author="Adi Tal" w:date="2021-04-22T20:57:00Z"/>
          <w:rFonts w:ascii="David" w:hAnsi="David" w:cs="David"/>
        </w:rPr>
      </w:pPr>
      <w:ins w:id="194" w:author="Adi Tal" w:date="2021-04-22T20:57:00Z">
        <w:r>
          <w:rPr>
            <w:rFonts w:ascii="David" w:hAnsi="David" w:cs="David" w:hint="cs"/>
            <w:rtl/>
          </w:rPr>
          <w:t xml:space="preserve">בשנת _____________ אושרה </w:t>
        </w:r>
        <w:r w:rsidRPr="00193572">
          <w:rPr>
            <w:rFonts w:ascii="David" w:hAnsi="David" w:cs="David"/>
            <w:rtl/>
          </w:rPr>
          <w:t xml:space="preserve">תב"ע שמספרה _____________ לביצוע הפרויקט. על פי התכנית, ייהרסו ____ מבני "רכבת" ישנים שנבנו בשנות החמישים, ובהם קיימות ___ יחידות דיור ומבנה </w:t>
        </w:r>
        <w:r w:rsidRPr="00193572">
          <w:rPr>
            <w:rFonts w:ascii="David" w:hAnsi="David" w:cs="David"/>
            <w:rtl/>
          </w:rPr>
          <w:lastRenderedPageBreak/>
          <w:t>מסחרי בו קיימות __ יחידות, ובמקומם יוקמו _________ מגדלים רבי-קומות בני __ קומות כל אחד. בסה"כ ייבנו _________ יחידות דיור חדשות, לצד כ-__________ מ"ר של שטחי מסחר.</w:t>
        </w:r>
      </w:ins>
    </w:p>
    <w:p w14:paraId="00E2A028" w14:textId="09F0AF67" w:rsidR="005964C1" w:rsidRPr="00193572" w:rsidRDefault="005964C1" w:rsidP="005964C1">
      <w:pPr>
        <w:pStyle w:val="HeadingMismach1"/>
        <w:numPr>
          <w:ilvl w:val="0"/>
          <w:numId w:val="1"/>
        </w:numPr>
        <w:spacing w:after="0" w:line="360" w:lineRule="auto"/>
        <w:rPr>
          <w:ins w:id="195" w:author="Adi Tal" w:date="2021-04-22T20:57:00Z"/>
          <w:rFonts w:ascii="David" w:hAnsi="David" w:cs="David"/>
        </w:rPr>
      </w:pPr>
      <w:ins w:id="196" w:author="Adi Tal" w:date="2021-04-22T20:57:00Z">
        <w:r>
          <w:rPr>
            <w:rFonts w:ascii="David" w:hAnsi="David" w:cs="David" w:hint="cs"/>
            <w:rtl/>
          </w:rPr>
          <w:t>התובעים</w:t>
        </w:r>
        <w:r w:rsidRPr="00193572">
          <w:rPr>
            <w:rFonts w:ascii="David" w:hAnsi="David" w:cs="David"/>
            <w:rtl/>
          </w:rPr>
          <w:t xml:space="preserve"> </w:t>
        </w:r>
      </w:ins>
      <w:ins w:id="197" w:author="Adi Tal" w:date="2021-04-22T20:58:00Z">
        <w:r w:rsidRPr="00193572">
          <w:rPr>
            <w:rFonts w:ascii="David" w:hAnsi="David" w:cs="David"/>
            <w:rtl/>
          </w:rPr>
          <w:t xml:space="preserve">השקיעו </w:t>
        </w:r>
      </w:ins>
      <w:ins w:id="198" w:author="Adi Tal" w:date="2021-04-22T20:57:00Z">
        <w:r w:rsidRPr="00193572">
          <w:rPr>
            <w:rFonts w:ascii="David" w:hAnsi="David" w:cs="David"/>
            <w:rtl/>
          </w:rPr>
          <w:t>מאמצים אדירים, ובמהירות יחסית קיבלו את חתימותיהם של כלל בעלי הזכויות בדירות על ההסכם, מלבד חתימותיהם של בעלי מחצית הזכויות בדירה אחת.</w:t>
        </w:r>
        <w:r w:rsidRPr="00193572">
          <w:rPr>
            <w:rFonts w:ascii="David" w:hAnsi="David" w:cs="David"/>
            <w:b/>
            <w:bCs/>
            <w:rtl/>
          </w:rPr>
          <w:t xml:space="preserve"> </w:t>
        </w:r>
      </w:ins>
    </w:p>
    <w:p w14:paraId="0788B0A9" w14:textId="0ED7CC1E" w:rsidR="00A83C67" w:rsidRPr="00193572" w:rsidRDefault="00A83C67" w:rsidP="00BE4D3B">
      <w:pPr>
        <w:pStyle w:val="HeadingMismach1"/>
        <w:numPr>
          <w:ilvl w:val="0"/>
          <w:numId w:val="1"/>
        </w:numPr>
        <w:spacing w:after="0" w:line="360" w:lineRule="auto"/>
        <w:rPr>
          <w:rFonts w:ascii="David" w:hAnsi="David" w:cs="David"/>
        </w:rPr>
      </w:pPr>
      <w:r w:rsidRPr="00193572">
        <w:rPr>
          <w:rFonts w:ascii="David" w:hAnsi="David" w:cs="David"/>
          <w:rtl/>
        </w:rPr>
        <w:t>מדובר בפרויקט חברתי ואנושי בעל חשיבות עליונה שאורך למעלה משמונה שנים! ואשר נמצא על סף השלב הקריטי והמשמעותי - הריסת המבנים ובנייתם המבנים החדשים. מדובר בפרויקט שיש בו לשנות ולהשפיע לטובה על חיי כל בעלי הזכויות ולשפר את רווחתם, ובכלל זאת להעביר אותם מתנאי מחייה בדירות קטנות במצב ירוד עד מאוד ואף לא אנושיים בחלק מהם, למחייה בדירות חדשות ומרווחות ובסביבה חדשה ומתקדמת.</w:t>
      </w:r>
    </w:p>
    <w:p w14:paraId="21EDEB55" w14:textId="662EC114" w:rsidR="00A83C67" w:rsidRPr="00193572" w:rsidRDefault="00A83C67" w:rsidP="00BE4D3B">
      <w:pPr>
        <w:pStyle w:val="HeadingMismach1"/>
        <w:numPr>
          <w:ilvl w:val="0"/>
          <w:numId w:val="1"/>
        </w:numPr>
        <w:spacing w:after="0" w:line="360" w:lineRule="auto"/>
        <w:rPr>
          <w:rFonts w:ascii="David" w:hAnsi="David" w:cs="David"/>
        </w:rPr>
      </w:pPr>
      <w:r w:rsidRPr="00193572">
        <w:rPr>
          <w:rFonts w:ascii="David" w:hAnsi="David" w:cs="David"/>
          <w:rtl/>
        </w:rPr>
        <w:t xml:space="preserve">עוד יצוין, כי במסגרת הפרויקט נקבע כי התמורה שתינתן לכל אחד מבעלי הזכויות במתחם היא דירה חדשה בקומות </w:t>
      </w:r>
      <w:r w:rsidR="009C1EB7" w:rsidRPr="00193572">
        <w:rPr>
          <w:rFonts w:ascii="David" w:hAnsi="David" w:cs="David"/>
          <w:rtl/>
        </w:rPr>
        <w:t xml:space="preserve">_____ </w:t>
      </w:r>
      <w:r w:rsidRPr="00193572">
        <w:rPr>
          <w:rFonts w:ascii="David" w:hAnsi="David" w:cs="David"/>
          <w:rtl/>
        </w:rPr>
        <w:t xml:space="preserve">בבניינים החדשים, בגודל של הדירה הקיימת ובתוספת של </w:t>
      </w:r>
      <w:r w:rsidR="009C1EB7" w:rsidRPr="00193572">
        <w:rPr>
          <w:rFonts w:ascii="David" w:hAnsi="David" w:cs="David"/>
          <w:b/>
          <w:bCs/>
          <w:u w:val="single"/>
          <w:rtl/>
        </w:rPr>
        <w:t>__</w:t>
      </w:r>
      <w:r w:rsidRPr="00193572">
        <w:rPr>
          <w:rFonts w:ascii="David" w:hAnsi="David" w:cs="David"/>
          <w:b/>
          <w:bCs/>
          <w:u w:val="single"/>
          <w:rtl/>
        </w:rPr>
        <w:t>%</w:t>
      </w:r>
      <w:r w:rsidRPr="00193572">
        <w:rPr>
          <w:rFonts w:ascii="David" w:hAnsi="David" w:cs="David"/>
          <w:rtl/>
        </w:rPr>
        <w:t xml:space="preserve"> על שטח זה כאשר לכל דירה יוצמדו מקום חניה, מחסן ומרפסת שמש, הכל כמפורט בהסכם (להלן: "</w:t>
      </w:r>
      <w:r w:rsidRPr="00193572">
        <w:rPr>
          <w:rFonts w:ascii="David" w:hAnsi="David" w:cs="David"/>
          <w:b/>
          <w:bCs/>
          <w:rtl/>
        </w:rPr>
        <w:t>התמורה לבעלי הזכויות</w:t>
      </w:r>
      <w:r w:rsidRPr="00193572">
        <w:rPr>
          <w:rFonts w:ascii="David" w:hAnsi="David" w:cs="David"/>
          <w:rtl/>
        </w:rPr>
        <w:t>"). במקרה של הדירה נשוא הסכם זה – שטחה הקבוע בהסכם הוא כ-</w:t>
      </w:r>
      <w:r w:rsidR="009C1EB7" w:rsidRPr="00193572">
        <w:rPr>
          <w:rFonts w:ascii="David" w:hAnsi="David" w:cs="David"/>
          <w:rtl/>
        </w:rPr>
        <w:t>___</w:t>
      </w:r>
      <w:r w:rsidRPr="00193572">
        <w:rPr>
          <w:rFonts w:ascii="David" w:hAnsi="David" w:cs="David"/>
          <w:rtl/>
        </w:rPr>
        <w:t xml:space="preserve"> מ"ר, על כן בעלי הזכויות בדירה זו יהיו זכאים לדירה חדשה בגודל של </w:t>
      </w:r>
      <w:r w:rsidR="009C1EB7" w:rsidRPr="00193572">
        <w:rPr>
          <w:rFonts w:ascii="David" w:hAnsi="David" w:cs="David"/>
          <w:rtl/>
        </w:rPr>
        <w:t>___</w:t>
      </w:r>
      <w:r w:rsidRPr="00193572">
        <w:rPr>
          <w:rFonts w:ascii="David" w:hAnsi="David" w:cs="David"/>
          <w:rtl/>
        </w:rPr>
        <w:t xml:space="preserve"> מ"ר -  תוספת של </w:t>
      </w:r>
      <w:r w:rsidR="009C1EB7" w:rsidRPr="00193572">
        <w:rPr>
          <w:rFonts w:ascii="David" w:hAnsi="David" w:cs="David"/>
          <w:b/>
          <w:bCs/>
          <w:rtl/>
        </w:rPr>
        <w:t>___</w:t>
      </w:r>
      <w:r w:rsidRPr="00193572">
        <w:rPr>
          <w:rFonts w:ascii="David" w:hAnsi="David" w:cs="David"/>
          <w:b/>
          <w:bCs/>
          <w:rtl/>
        </w:rPr>
        <w:t xml:space="preserve"> מ"ר!</w:t>
      </w:r>
      <w:r w:rsidRPr="00193572">
        <w:rPr>
          <w:rFonts w:ascii="David" w:hAnsi="David" w:cs="David"/>
          <w:rtl/>
        </w:rPr>
        <w:t xml:space="preserve"> </w:t>
      </w:r>
    </w:p>
    <w:p w14:paraId="3F69EE9A" w14:textId="2C55A92A" w:rsidR="00A83C67" w:rsidRPr="00193572" w:rsidRDefault="00A83C67" w:rsidP="00BE4D3B">
      <w:pPr>
        <w:pStyle w:val="HeadingMismach1"/>
        <w:numPr>
          <w:ilvl w:val="0"/>
          <w:numId w:val="1"/>
        </w:numPr>
        <w:spacing w:after="0" w:line="360" w:lineRule="auto"/>
        <w:rPr>
          <w:rFonts w:ascii="David" w:hAnsi="David" w:cs="David"/>
          <w:b/>
          <w:bCs/>
          <w:rtl/>
        </w:rPr>
      </w:pPr>
      <w:r w:rsidRPr="00193572">
        <w:rPr>
          <w:rFonts w:ascii="David" w:hAnsi="David" w:cs="David"/>
          <w:rtl/>
        </w:rPr>
        <w:t xml:space="preserve">התקשרות בעלי הזכויות במתחם עם </w:t>
      </w:r>
      <w:r w:rsidR="00B277D2" w:rsidRPr="00193572">
        <w:rPr>
          <w:rFonts w:ascii="David" w:hAnsi="David" w:cs="David"/>
          <w:rtl/>
        </w:rPr>
        <w:t>__________</w:t>
      </w:r>
      <w:r w:rsidRPr="00193572">
        <w:rPr>
          <w:rFonts w:ascii="David" w:hAnsi="David" w:cs="David"/>
          <w:rtl/>
        </w:rPr>
        <w:t xml:space="preserve"> התבצעה לאחר הליך תכנוני סבוך ומורכב שקודם על ידי בעלי הדירות עצמם באמצעות נציגות בעלי הדירות (</w:t>
      </w:r>
      <w:del w:id="199" w:author="Adi Tal" w:date="2021-04-22T20:39:00Z">
        <w:r w:rsidRPr="00193572" w:rsidDel="00662A0D">
          <w:rPr>
            <w:rFonts w:ascii="David" w:hAnsi="David" w:cs="David"/>
            <w:rtl/>
          </w:rPr>
          <w:delText xml:space="preserve">שמבקש </w:delText>
        </w:r>
      </w:del>
      <w:ins w:id="200" w:author="Adi Tal" w:date="2021-04-22T20:39:00Z">
        <w:r w:rsidR="00662A0D">
          <w:rPr>
            <w:rFonts w:ascii="David" w:hAnsi="David" w:cs="David" w:hint="cs"/>
            <w:rtl/>
          </w:rPr>
          <w:t>שהתובע</w:t>
        </w:r>
        <w:r w:rsidR="00662A0D" w:rsidRPr="00193572">
          <w:rPr>
            <w:rFonts w:ascii="David" w:hAnsi="David" w:cs="David"/>
            <w:rtl/>
          </w:rPr>
          <w:t xml:space="preserve"> </w:t>
        </w:r>
      </w:ins>
      <w:r w:rsidRPr="00193572">
        <w:rPr>
          <w:rFonts w:ascii="David" w:hAnsi="David" w:cs="David"/>
          <w:rtl/>
        </w:rPr>
        <w:t>מס' 1 חבר בה) ובניהול</w:t>
      </w:r>
      <w:r w:rsidR="00BD3534" w:rsidRPr="00193572">
        <w:rPr>
          <w:rFonts w:ascii="David" w:hAnsi="David" w:cs="David"/>
          <w:rtl/>
        </w:rPr>
        <w:t>ו</w:t>
      </w:r>
      <w:r w:rsidRPr="00193572">
        <w:rPr>
          <w:rFonts w:ascii="David" w:hAnsi="David" w:cs="David"/>
          <w:rtl/>
        </w:rPr>
        <w:t xml:space="preserve"> של </w:t>
      </w:r>
      <w:r w:rsidR="00BD3534" w:rsidRPr="00193572">
        <w:rPr>
          <w:rFonts w:ascii="David" w:hAnsi="David" w:cs="David"/>
          <w:rtl/>
        </w:rPr>
        <w:t>המנהל</w:t>
      </w:r>
      <w:r w:rsidRPr="00193572">
        <w:rPr>
          <w:rFonts w:ascii="David" w:hAnsi="David" w:cs="David"/>
          <w:rtl/>
        </w:rPr>
        <w:t xml:space="preserve"> הפועל מטעם בעלי הזכויות במתחם, תוך הסתייעות בעורכי דין, אדריכלים ויועצים רבים. ההליך ארך למעלה משמונה שנים כאשר התכנית המאפשרת את ביצוע הפרויקט, ומספרה הוא </w:t>
      </w:r>
      <w:r w:rsidR="00BD3534" w:rsidRPr="00193572">
        <w:rPr>
          <w:rFonts w:ascii="David" w:hAnsi="David" w:cs="David"/>
          <w:rtl/>
        </w:rPr>
        <w:t xml:space="preserve">______________ </w:t>
      </w:r>
      <w:r w:rsidRPr="00193572">
        <w:rPr>
          <w:rFonts w:ascii="David" w:hAnsi="David" w:cs="David"/>
          <w:rtl/>
        </w:rPr>
        <w:t>אושרה במוסדות התכנון ביום</w:t>
      </w:r>
      <w:r w:rsidR="00BD3534" w:rsidRPr="00193572">
        <w:rPr>
          <w:rFonts w:ascii="David" w:hAnsi="David" w:cs="David"/>
          <w:rtl/>
        </w:rPr>
        <w:t xml:space="preserve"> ______________</w:t>
      </w:r>
      <w:r w:rsidRPr="00193572">
        <w:rPr>
          <w:rFonts w:ascii="David" w:hAnsi="David" w:cs="David"/>
          <w:rtl/>
        </w:rPr>
        <w:t xml:space="preserve"> (להלן: "</w:t>
      </w:r>
      <w:r w:rsidRPr="00193572">
        <w:rPr>
          <w:rFonts w:ascii="David" w:hAnsi="David" w:cs="David"/>
          <w:b/>
          <w:bCs/>
          <w:rtl/>
        </w:rPr>
        <w:t>התכנית</w:t>
      </w:r>
      <w:r w:rsidRPr="00193572">
        <w:rPr>
          <w:rFonts w:ascii="David" w:hAnsi="David" w:cs="David"/>
          <w:rtl/>
        </w:rPr>
        <w:t xml:space="preserve">"). בעלי הדירות, באמצעות נציגות בעלי הדירות, פעלו בדרך של בחירת יזם, </w:t>
      </w:r>
      <w:del w:id="201" w:author="Adi Tal" w:date="2021-04-22T20:39:00Z">
        <w:r w:rsidRPr="00193572" w:rsidDel="00662A0D">
          <w:rPr>
            <w:rFonts w:ascii="David" w:hAnsi="David" w:cs="David"/>
            <w:rtl/>
          </w:rPr>
          <w:delText xml:space="preserve">מבקשת </w:delText>
        </w:r>
      </w:del>
      <w:ins w:id="202" w:author="Adi Tal" w:date="2021-04-22T20:39:00Z">
        <w:r w:rsidR="00662A0D">
          <w:rPr>
            <w:rFonts w:ascii="David" w:hAnsi="David" w:cs="David" w:hint="cs"/>
            <w:rtl/>
          </w:rPr>
          <w:t>תובעת</w:t>
        </w:r>
        <w:r w:rsidR="00662A0D" w:rsidRPr="00193572">
          <w:rPr>
            <w:rFonts w:ascii="David" w:hAnsi="David" w:cs="David"/>
            <w:rtl/>
          </w:rPr>
          <w:t xml:space="preserve"> </w:t>
        </w:r>
      </w:ins>
      <w:r w:rsidRPr="00193572">
        <w:rPr>
          <w:rFonts w:ascii="David" w:hAnsi="David" w:cs="David"/>
          <w:rtl/>
        </w:rPr>
        <w:t>מס' 3, רק בשלבים מתקדמים של אישור התכנית. בדרך זו הגדילו בעלי הדירות את אי הודאות במועד ההתקשרות עם היזם בהסכם וכן "מיקסמו" את התנאים המסחריים והאחרים שניתנו להם במסגרת ההסכם. מדובר בפרויקט חברתי יוצא דופן, שכן בדרך כלל היוזמה היא של יזם, הפונה אל הדיירים בטרם החל השלב התכנוני, ואילו כאן מדובר ביוזמה של בעלי הדירות עצמם שהתקשרו עם יזם רק בשלב מתקדם בהליך התכנוני.</w:t>
      </w:r>
    </w:p>
    <w:p w14:paraId="5DF351CD" w14:textId="6C8E13CC" w:rsidR="00A83C67" w:rsidRPr="00193572" w:rsidRDefault="00A83C67" w:rsidP="00BE4D3B">
      <w:pPr>
        <w:pStyle w:val="HeadingMismach1"/>
        <w:numPr>
          <w:ilvl w:val="0"/>
          <w:numId w:val="1"/>
        </w:numPr>
        <w:spacing w:after="0" w:line="360" w:lineRule="auto"/>
        <w:rPr>
          <w:rFonts w:ascii="David" w:hAnsi="David" w:cs="David"/>
          <w:b/>
          <w:bCs/>
        </w:rPr>
      </w:pPr>
      <w:r w:rsidRPr="00193572">
        <w:rPr>
          <w:rFonts w:ascii="David" w:hAnsi="David" w:cs="David"/>
          <w:rtl/>
        </w:rPr>
        <w:t xml:space="preserve"> כאמור, רק בשלבים מתקדמים של אישור התכנית, ערכה נציגות בעלי הדירות בסיוע </w:t>
      </w:r>
      <w:del w:id="203" w:author="Adi Tal" w:date="2021-04-22T20:41:00Z">
        <w:r w:rsidRPr="00193572" w:rsidDel="00662A0D">
          <w:rPr>
            <w:rFonts w:ascii="David" w:hAnsi="David" w:cs="David"/>
            <w:rtl/>
          </w:rPr>
          <w:delText xml:space="preserve">משיב </w:delText>
        </w:r>
      </w:del>
      <w:ins w:id="204" w:author="Adi Tal" w:date="2021-04-22T20:41:00Z">
        <w:r w:rsidR="00662A0D">
          <w:rPr>
            <w:rFonts w:ascii="David" w:hAnsi="David" w:cs="David" w:hint="cs"/>
            <w:rtl/>
          </w:rPr>
          <w:t>התובע</w:t>
        </w:r>
        <w:r w:rsidR="00662A0D" w:rsidRPr="00193572">
          <w:rPr>
            <w:rFonts w:ascii="David" w:hAnsi="David" w:cs="David"/>
            <w:rtl/>
          </w:rPr>
          <w:t xml:space="preserve"> </w:t>
        </w:r>
      </w:ins>
      <w:r w:rsidRPr="00193572">
        <w:rPr>
          <w:rFonts w:ascii="David" w:hAnsi="David" w:cs="David"/>
          <w:rtl/>
        </w:rPr>
        <w:t xml:space="preserve">מס' 2 ומשרד עורכי הדין,  הליך של "הזמנה להציע הצעות"/מכרז יזמים, במסגרתו נבחרה </w:t>
      </w:r>
      <w:r w:rsidR="00CE7343" w:rsidRPr="00193572">
        <w:rPr>
          <w:rFonts w:ascii="David" w:hAnsi="David" w:cs="David"/>
          <w:rtl/>
        </w:rPr>
        <w:t>___________</w:t>
      </w:r>
      <w:r w:rsidRPr="00193572">
        <w:rPr>
          <w:rFonts w:ascii="David" w:hAnsi="David" w:cs="David"/>
          <w:rtl/>
        </w:rPr>
        <w:t xml:space="preserve"> (משיבה מס' 3) לבצע את הפרויקט. לאחר בחירה זו וגיבוש נוסח הסכם סופי בין נציגי הצדדים החלו בעלי הזכויות במתחם לחתום על ההסכם, אשר כאמור נחתם על ידי כל בעלי הזכויות – למעט יורשי </w:t>
      </w:r>
      <w:r w:rsidR="00BD3534" w:rsidRPr="00193572">
        <w:rPr>
          <w:rFonts w:ascii="David" w:hAnsi="David" w:cs="David"/>
          <w:rtl/>
        </w:rPr>
        <w:t>המנוחה</w:t>
      </w:r>
      <w:r w:rsidRPr="00193572">
        <w:rPr>
          <w:rFonts w:ascii="David" w:hAnsi="David" w:cs="David"/>
          <w:rtl/>
        </w:rPr>
        <w:t xml:space="preserve">. </w:t>
      </w:r>
    </w:p>
    <w:p w14:paraId="5A9606BA" w14:textId="193EF555" w:rsidR="00A83C67" w:rsidRPr="00193572" w:rsidDel="00662A0D" w:rsidRDefault="00A83C67" w:rsidP="00BE4D3B">
      <w:pPr>
        <w:pStyle w:val="HeadingMismach1"/>
        <w:numPr>
          <w:ilvl w:val="0"/>
          <w:numId w:val="1"/>
        </w:numPr>
        <w:spacing w:after="0" w:line="360" w:lineRule="auto"/>
        <w:rPr>
          <w:del w:id="205" w:author="Adi Tal" w:date="2021-04-22T20:34:00Z"/>
          <w:rFonts w:ascii="David" w:hAnsi="David" w:cs="David"/>
        </w:rPr>
      </w:pPr>
      <w:del w:id="206" w:author="Adi Tal" w:date="2021-04-22T20:34:00Z">
        <w:r w:rsidRPr="00193572" w:rsidDel="00662A0D">
          <w:rPr>
            <w:rFonts w:ascii="David" w:hAnsi="David" w:cs="David"/>
            <w:rtl/>
          </w:rPr>
          <w:delText xml:space="preserve">הפרויקט נמצא כיום בשלבי תכנון מתקדמים ביותר. כאמור, התכנית המאפשרת את ביצוע הפרויקט אושרה במוסדות התכנון ביום </w:delText>
        </w:r>
        <w:r w:rsidR="00CE7343" w:rsidRPr="00193572" w:rsidDel="00662A0D">
          <w:rPr>
            <w:rFonts w:ascii="David" w:hAnsi="David" w:cs="David"/>
            <w:rtl/>
          </w:rPr>
          <w:delText>__________</w:delText>
        </w:r>
        <w:r w:rsidRPr="00193572" w:rsidDel="00662A0D">
          <w:rPr>
            <w:rFonts w:ascii="David" w:hAnsi="David" w:cs="David"/>
            <w:rtl/>
          </w:rPr>
          <w:delText xml:space="preserve"> לאחר זמן רב והדבר </w:delText>
        </w:r>
        <w:r w:rsidRPr="00193572" w:rsidDel="00662A0D">
          <w:rPr>
            <w:rFonts w:ascii="David" w:hAnsi="David" w:cs="David"/>
            <w:b/>
            <w:bCs/>
            <w:rtl/>
          </w:rPr>
          <w:delText>היחידי המונע את קידומו של הפרויקט בהיבט הקנייני מנקודת התכנון לשלב הביצוע  - הוא היעדר חתימתם של המשיבים 1 בהסכם פינוי בינוי</w:delText>
        </w:r>
        <w:r w:rsidRPr="00193572" w:rsidDel="00662A0D">
          <w:rPr>
            <w:rFonts w:ascii="David" w:hAnsi="David" w:cs="David"/>
            <w:rtl/>
          </w:rPr>
          <w:delText>. הוא ואין בילתו.</w:delText>
        </w:r>
      </w:del>
    </w:p>
    <w:p w14:paraId="488D04EE" w14:textId="751D5BF4" w:rsidR="00A83C67" w:rsidRPr="00193572" w:rsidRDefault="00A83C67" w:rsidP="00BE4D3B">
      <w:pPr>
        <w:pStyle w:val="HeadingMismach1"/>
        <w:numPr>
          <w:ilvl w:val="0"/>
          <w:numId w:val="1"/>
        </w:numPr>
        <w:spacing w:after="0" w:line="360" w:lineRule="auto"/>
        <w:rPr>
          <w:rFonts w:ascii="David" w:hAnsi="David" w:cs="David"/>
        </w:rPr>
      </w:pPr>
      <w:r w:rsidRPr="00193572">
        <w:rPr>
          <w:rFonts w:ascii="David" w:hAnsi="David" w:cs="David"/>
          <w:rtl/>
        </w:rPr>
        <w:t xml:space="preserve">יצוין כי כל בעלי הזכויות, למעט </w:t>
      </w:r>
      <w:del w:id="207" w:author="Adi Tal" w:date="2021-04-22T20:41:00Z">
        <w:r w:rsidRPr="00193572" w:rsidDel="00662A0D">
          <w:rPr>
            <w:rFonts w:ascii="David" w:hAnsi="David" w:cs="David"/>
            <w:rtl/>
          </w:rPr>
          <w:delText xml:space="preserve">המשיבים </w:delText>
        </w:r>
      </w:del>
      <w:ins w:id="208" w:author="Adi Tal" w:date="2021-04-22T20:41:00Z">
        <w:r w:rsidR="00662A0D">
          <w:rPr>
            <w:rFonts w:ascii="David" w:hAnsi="David" w:cs="David" w:hint="cs"/>
            <w:rtl/>
          </w:rPr>
          <w:t>הנתבעים</w:t>
        </w:r>
        <w:r w:rsidR="00662A0D" w:rsidRPr="00193572">
          <w:rPr>
            <w:rFonts w:ascii="David" w:hAnsi="David" w:cs="David"/>
            <w:rtl/>
          </w:rPr>
          <w:t xml:space="preserve"> </w:t>
        </w:r>
      </w:ins>
      <w:r w:rsidRPr="00193572">
        <w:rPr>
          <w:rFonts w:ascii="David" w:hAnsi="David" w:cs="David"/>
          <w:rtl/>
        </w:rPr>
        <w:t>1 (שזהותם אינה ידועה), חתמו על ההסכם ולא נדרש כל נקיטה בהליכים משפטיים כנגד בעלי דירות סרבנים, כפי שמאפשר חוק פינוי בינוי (פיצויים) תשס"ו - 2006, ולא בכדי. לכך תרמו, בין היתר, אופן ההתנהלות של הנציגות ובעלי הזכויות והדרך בה בחרו לפעול כפי שתואר לעיל, התמורות הגבוהות במיוחד להן הם זכאים ויתר תנאי ההסכם.</w:t>
      </w:r>
    </w:p>
    <w:p w14:paraId="650305DC" w14:textId="17E147CD" w:rsidR="00A83C67" w:rsidRPr="00193572" w:rsidRDefault="00A83C67" w:rsidP="00BE4D3B">
      <w:pPr>
        <w:pStyle w:val="HeadingMismach1"/>
        <w:numPr>
          <w:ilvl w:val="0"/>
          <w:numId w:val="1"/>
        </w:numPr>
        <w:spacing w:after="0" w:line="360" w:lineRule="auto"/>
        <w:rPr>
          <w:rFonts w:ascii="David" w:hAnsi="David" w:cs="David"/>
        </w:rPr>
      </w:pPr>
      <w:r w:rsidRPr="00193572">
        <w:rPr>
          <w:rFonts w:ascii="David" w:hAnsi="David" w:cs="David"/>
          <w:rtl/>
        </w:rPr>
        <w:lastRenderedPageBreak/>
        <w:t xml:space="preserve">יודגש, החל מיום זכיית </w:t>
      </w:r>
      <w:r w:rsidR="008F5E53" w:rsidRPr="00193572">
        <w:rPr>
          <w:rFonts w:ascii="David" w:hAnsi="David" w:cs="David"/>
          <w:rtl/>
        </w:rPr>
        <w:t>___________</w:t>
      </w:r>
      <w:r w:rsidRPr="00193572">
        <w:rPr>
          <w:rFonts w:ascii="David" w:hAnsi="David" w:cs="David"/>
          <w:rtl/>
        </w:rPr>
        <w:t xml:space="preserve"> במכרז להקמת הפרויקט, ערכו </w:t>
      </w:r>
      <w:del w:id="209" w:author="Adi Tal" w:date="2021-04-22T20:39:00Z">
        <w:r w:rsidRPr="00193572" w:rsidDel="00662A0D">
          <w:rPr>
            <w:rFonts w:ascii="David" w:hAnsi="David" w:cs="David"/>
            <w:rtl/>
          </w:rPr>
          <w:delText>המבקשים</w:delText>
        </w:r>
      </w:del>
      <w:ins w:id="210" w:author="Adi Tal" w:date="2021-04-22T20:39:00Z">
        <w:r w:rsidR="00662A0D">
          <w:rPr>
            <w:rFonts w:ascii="David" w:hAnsi="David" w:cs="David" w:hint="cs"/>
            <w:rtl/>
          </w:rPr>
          <w:t>התובעים</w:t>
        </w:r>
      </w:ins>
      <w:r w:rsidRPr="00193572">
        <w:rPr>
          <w:rFonts w:ascii="David" w:hAnsi="David" w:cs="David"/>
          <w:rtl/>
        </w:rPr>
        <w:t xml:space="preserve">, לצד בעלי הדירות, מאמצים עילאיים בכדי לקדמו ולהשיג את הסכמתם וחתימותיהם של כל בעלי הזכויות שבמתחם, שכן מדובר במתחם הכולל בעלי דירות רבים במיוחד. ואולם, בדירה אחת ויחידה התגלתה בעיה מיוחדת, כ"קשר גורדי" המחייב את התערבותו של בית המשפט ואת הפעלת כוחו, כדי להתיר את הסבך ולהוציא את הפרויקט לדרכו. </w:t>
      </w:r>
    </w:p>
    <w:p w14:paraId="4004BC3D" w14:textId="17624F91" w:rsidR="00A83C67" w:rsidRPr="00193572" w:rsidDel="00072FDA" w:rsidRDefault="00A83C67" w:rsidP="00BE4D3B">
      <w:pPr>
        <w:pStyle w:val="HeadingMismach1"/>
        <w:numPr>
          <w:ilvl w:val="0"/>
          <w:numId w:val="1"/>
        </w:numPr>
        <w:spacing w:after="0" w:line="360" w:lineRule="auto"/>
        <w:rPr>
          <w:del w:id="211" w:author="Adi Tal" w:date="2021-04-22T20:58:00Z"/>
          <w:rFonts w:ascii="David" w:hAnsi="David" w:cs="David"/>
        </w:rPr>
      </w:pPr>
      <w:del w:id="212" w:author="Adi Tal" w:date="2021-04-22T20:58:00Z">
        <w:r w:rsidRPr="00193572" w:rsidDel="00072FDA">
          <w:rPr>
            <w:rFonts w:ascii="David" w:hAnsi="David" w:cs="David"/>
            <w:rtl/>
          </w:rPr>
          <w:delText>והדברים יבוארו להלן.</w:delText>
        </w:r>
      </w:del>
    </w:p>
    <w:p w14:paraId="10B6388B" w14:textId="63821041" w:rsidR="00A83C67" w:rsidRPr="00193572" w:rsidDel="00BE4D3B" w:rsidRDefault="00A83C67" w:rsidP="00BE4D3B">
      <w:pPr>
        <w:pStyle w:val="Heading2"/>
        <w:numPr>
          <w:ilvl w:val="0"/>
          <w:numId w:val="23"/>
        </w:numPr>
        <w:spacing w:before="0" w:after="0" w:line="360" w:lineRule="auto"/>
        <w:rPr>
          <w:del w:id="213" w:author="Adi Tal" w:date="2021-04-22T20:15:00Z"/>
          <w:rFonts w:ascii="David" w:hAnsi="David" w:cs="David"/>
          <w:sz w:val="24"/>
          <w:szCs w:val="24"/>
        </w:rPr>
      </w:pPr>
      <w:del w:id="214" w:author="Adi Tal" w:date="2021-04-22T20:15:00Z">
        <w:r w:rsidRPr="00193572" w:rsidDel="00BE4D3B">
          <w:rPr>
            <w:rFonts w:ascii="David" w:hAnsi="David" w:cs="David"/>
            <w:sz w:val="24"/>
            <w:szCs w:val="24"/>
            <w:rtl/>
          </w:rPr>
          <w:delText>הצדדים</w:delText>
        </w:r>
      </w:del>
    </w:p>
    <w:p w14:paraId="39A3F1CE" w14:textId="7062EDCB" w:rsidR="00A83C67" w:rsidRPr="00193572" w:rsidDel="00BE4D3B" w:rsidRDefault="00A83C67" w:rsidP="00BE4D3B">
      <w:pPr>
        <w:pStyle w:val="HeadingMismach1"/>
        <w:numPr>
          <w:ilvl w:val="0"/>
          <w:numId w:val="1"/>
        </w:numPr>
        <w:spacing w:after="0" w:line="360" w:lineRule="auto"/>
        <w:rPr>
          <w:moveFrom w:id="215" w:author="Adi Tal" w:date="2021-04-22T20:16:00Z"/>
          <w:rFonts w:ascii="David" w:hAnsi="David" w:cs="David"/>
        </w:rPr>
      </w:pPr>
      <w:moveFromRangeStart w:id="216" w:author="Adi Tal" w:date="2021-04-22T20:16:00Z" w:name="move70014979"/>
      <w:moveFrom w:id="217" w:author="Adi Tal" w:date="2021-04-22T20:16:00Z">
        <w:r w:rsidRPr="00193572" w:rsidDel="00BE4D3B">
          <w:rPr>
            <w:rFonts w:ascii="David" w:hAnsi="David" w:cs="David"/>
            <w:rtl/>
          </w:rPr>
          <w:t>המבקשים הם מנהלי, יזמי ובעלי העניין בפרויקט רחב ההיקף המתוכנן להיערך במתחם.</w:t>
        </w:r>
      </w:moveFrom>
    </w:p>
    <w:p w14:paraId="61804659" w14:textId="67A414B8" w:rsidR="00A83C67" w:rsidRPr="00193572" w:rsidDel="00BE4D3B" w:rsidRDefault="00A83C67" w:rsidP="00BE4D3B">
      <w:pPr>
        <w:pStyle w:val="HeadingMismach1"/>
        <w:numPr>
          <w:ilvl w:val="0"/>
          <w:numId w:val="1"/>
        </w:numPr>
        <w:spacing w:after="0" w:line="360" w:lineRule="auto"/>
        <w:rPr>
          <w:moveFrom w:id="218" w:author="Adi Tal" w:date="2021-04-22T20:16:00Z"/>
          <w:rFonts w:ascii="David" w:hAnsi="David" w:cs="David"/>
        </w:rPr>
      </w:pPr>
      <w:moveFrom w:id="219" w:author="Adi Tal" w:date="2021-04-22T20:16:00Z">
        <w:r w:rsidRPr="00193572" w:rsidDel="00BE4D3B">
          <w:rPr>
            <w:rFonts w:ascii="David" w:hAnsi="David" w:cs="David"/>
            <w:rtl/>
          </w:rPr>
          <w:t>המבקש 1 מייצג את בעלי הזכויות במתחם (להלן: "</w:t>
        </w:r>
        <w:r w:rsidRPr="00193572" w:rsidDel="00BE4D3B">
          <w:rPr>
            <w:rFonts w:ascii="David" w:hAnsi="David" w:cs="David"/>
            <w:b/>
            <w:bCs/>
            <w:rtl/>
          </w:rPr>
          <w:t>הנציגות</w:t>
        </w:r>
        <w:r w:rsidRPr="00193572" w:rsidDel="00BE4D3B">
          <w:rPr>
            <w:rFonts w:ascii="David" w:hAnsi="David" w:cs="David"/>
            <w:rtl/>
          </w:rPr>
          <w:t>") כמפורט בנספח ב4' להסכם הפינוי בינוי עליו חתמו בעלי הזכויות במתחם; המבקשת 2 היא מנהלת הפרויקט מטעם בעלי הזכויות והנציגות ומי שהיתה ועודנה אמונה על ארגון בעלי הזכויות, קידום התכנית במוסדות התכנון השונים לאורך השנים – למן תחילת הדרך, לפני 8 שנים – עת יזמה בשם בעלי הזכויות תכנית בנין עיר חדשה – דרך ביצוע הליך של "הזמנה להציע הצעות" מכרז לבחירת החברה היזמית לביצוע הפרויקט על ידי בעלי הזכויות; המבקשת 3 היא החברה היזמית שזכתה בהליך של "הזמנה להציע הצעות"/מכרז להקמת הפרויקט והתקשרה עם כל בעלי הזכויות בהסכמי פינוי בינוי. בעלי הזכויות בחרו להעניק למבקשת 2, ולעומד בראשה, סמכויות שונות במסגרת הפרויקט – כמנהל מיוחד – בעיקר סמכויות שעיקרן שמירה וקידום האינטרסים של בעלי הזכויות (להלן: "</w:t>
        </w:r>
        <w:r w:rsidRPr="00193572" w:rsidDel="00BE4D3B">
          <w:rPr>
            <w:rFonts w:ascii="David" w:hAnsi="David" w:cs="David"/>
            <w:b/>
            <w:bCs/>
            <w:rtl/>
          </w:rPr>
          <w:t>המנהל המיוחד</w:t>
        </w:r>
        <w:r w:rsidRPr="00193572" w:rsidDel="00BE4D3B">
          <w:rPr>
            <w:rFonts w:ascii="David" w:hAnsi="David" w:cs="David"/>
            <w:rtl/>
          </w:rPr>
          <w:t>").</w:t>
        </w:r>
      </w:moveFrom>
    </w:p>
    <w:p w14:paraId="1117AE5C" w14:textId="2FF8A5D2" w:rsidR="00A83C67" w:rsidRPr="00193572" w:rsidDel="00BE4D3B" w:rsidRDefault="00A83C67" w:rsidP="00BE4D3B">
      <w:pPr>
        <w:pStyle w:val="HeadingMismach1"/>
        <w:numPr>
          <w:ilvl w:val="0"/>
          <w:numId w:val="1"/>
        </w:numPr>
        <w:spacing w:after="0" w:line="360" w:lineRule="auto"/>
        <w:rPr>
          <w:moveFrom w:id="220" w:author="Adi Tal" w:date="2021-04-22T20:16:00Z"/>
          <w:rFonts w:ascii="David" w:hAnsi="David" w:cs="David"/>
        </w:rPr>
      </w:pPr>
      <w:moveFrom w:id="221" w:author="Adi Tal" w:date="2021-04-22T20:16:00Z">
        <w:r w:rsidRPr="00193572" w:rsidDel="00BE4D3B">
          <w:rPr>
            <w:rFonts w:ascii="David" w:hAnsi="David" w:cs="David"/>
            <w:rtl/>
          </w:rPr>
          <w:t xml:space="preserve">יורשי </w:t>
        </w:r>
        <w:r w:rsidR="00BD3534" w:rsidRPr="00193572" w:rsidDel="00BE4D3B">
          <w:rPr>
            <w:rFonts w:ascii="David" w:hAnsi="David" w:cs="David"/>
            <w:rtl/>
          </w:rPr>
          <w:t>המנוחה</w:t>
        </w:r>
        <w:r w:rsidRPr="00193572" w:rsidDel="00BE4D3B">
          <w:rPr>
            <w:rFonts w:ascii="David" w:hAnsi="David" w:cs="David"/>
            <w:rtl/>
          </w:rPr>
          <w:t xml:space="preserve"> ז"ל, המשיבים 1, הם מי שאמורים להירשם כבעלים של מחצית הזכויות בדירה. יורשי </w:t>
        </w:r>
        <w:r w:rsidR="008F5E53" w:rsidRPr="00193572" w:rsidDel="00BE4D3B">
          <w:rPr>
            <w:rFonts w:ascii="David" w:hAnsi="David" w:cs="David"/>
            <w:rtl/>
          </w:rPr>
          <w:t>____________</w:t>
        </w:r>
        <w:r w:rsidRPr="00193572" w:rsidDel="00BE4D3B">
          <w:rPr>
            <w:rFonts w:ascii="David" w:hAnsi="David" w:cs="David"/>
            <w:rtl/>
          </w:rPr>
          <w:t xml:space="preserve"> ז"ל, המשיבים 2-3, זכאים להירשם כבעלים של המחצית האחרת של הזכויות בדירה מכח צו קיום קיום צוואה כמפורט להלן. למען הסר ספק, המשיבים 2-3 נתנו את הסכמתם לביצוע הפרויקט וחתמו על ההסכם. </w:t>
        </w:r>
      </w:moveFrom>
    </w:p>
    <w:moveFromRangeEnd w:id="216"/>
    <w:p w14:paraId="5488B3B9" w14:textId="5E2F7227" w:rsidR="00A83C67" w:rsidRPr="00193572" w:rsidDel="005964C1" w:rsidRDefault="00A83C67" w:rsidP="00BE4D3B">
      <w:pPr>
        <w:pStyle w:val="Heading2"/>
        <w:numPr>
          <w:ilvl w:val="0"/>
          <w:numId w:val="23"/>
        </w:numPr>
        <w:spacing w:before="0" w:after="0" w:line="360" w:lineRule="auto"/>
        <w:rPr>
          <w:del w:id="222" w:author="Adi Tal" w:date="2021-04-22T20:56:00Z"/>
          <w:rFonts w:ascii="David" w:hAnsi="David" w:cs="David"/>
          <w:sz w:val="24"/>
          <w:szCs w:val="24"/>
        </w:rPr>
      </w:pPr>
      <w:del w:id="223" w:author="Adi Tal" w:date="2021-04-22T20:56:00Z">
        <w:r w:rsidRPr="00193572" w:rsidDel="005964C1">
          <w:rPr>
            <w:rFonts w:ascii="David" w:hAnsi="David" w:cs="David"/>
            <w:sz w:val="24"/>
            <w:szCs w:val="24"/>
            <w:rtl/>
          </w:rPr>
          <w:delText>רקע עובדתי</w:delText>
        </w:r>
      </w:del>
    </w:p>
    <w:p w14:paraId="1B6391CE" w14:textId="6FEA59CA" w:rsidR="00A83C67" w:rsidRPr="00193572" w:rsidDel="005964C1" w:rsidRDefault="00A83C67" w:rsidP="00BE4D3B">
      <w:pPr>
        <w:pStyle w:val="HeadingMismach1"/>
        <w:numPr>
          <w:ilvl w:val="0"/>
          <w:numId w:val="1"/>
        </w:numPr>
        <w:spacing w:after="0" w:line="360" w:lineRule="auto"/>
        <w:rPr>
          <w:del w:id="224" w:author="Adi Tal" w:date="2021-04-22T20:57:00Z"/>
          <w:rFonts w:ascii="David" w:hAnsi="David" w:cs="David"/>
        </w:rPr>
      </w:pPr>
      <w:del w:id="225" w:author="Adi Tal" w:date="2021-04-22T20:57:00Z">
        <w:r w:rsidRPr="00193572" w:rsidDel="005964C1">
          <w:rPr>
            <w:rFonts w:ascii="David" w:hAnsi="David" w:cs="David"/>
            <w:rtl/>
          </w:rPr>
          <w:delText xml:space="preserve">תב"ע שמספרה </w:delText>
        </w:r>
        <w:r w:rsidR="008F5E53" w:rsidRPr="00193572" w:rsidDel="005964C1">
          <w:rPr>
            <w:rFonts w:ascii="David" w:hAnsi="David" w:cs="David"/>
            <w:rtl/>
          </w:rPr>
          <w:delText>_____________</w:delText>
        </w:r>
        <w:r w:rsidRPr="00193572" w:rsidDel="005964C1">
          <w:rPr>
            <w:rFonts w:ascii="David" w:hAnsi="David" w:cs="David"/>
            <w:rtl/>
          </w:rPr>
          <w:delText xml:space="preserve"> לביצוע הפרויקט אושרה בשנת </w:delText>
        </w:r>
        <w:r w:rsidR="008F5E53" w:rsidRPr="00193572" w:rsidDel="005964C1">
          <w:rPr>
            <w:rFonts w:ascii="David" w:hAnsi="David" w:cs="David"/>
            <w:rtl/>
          </w:rPr>
          <w:delText>______</w:delText>
        </w:r>
        <w:r w:rsidRPr="00193572" w:rsidDel="005964C1">
          <w:rPr>
            <w:rFonts w:ascii="David" w:hAnsi="David" w:cs="David"/>
            <w:rtl/>
          </w:rPr>
          <w:delText xml:space="preserve">. על פי התכנית, ייהרסו </w:delText>
        </w:r>
        <w:r w:rsidR="008F5E53" w:rsidRPr="00193572" w:rsidDel="005964C1">
          <w:rPr>
            <w:rFonts w:ascii="David" w:hAnsi="David" w:cs="David"/>
            <w:rtl/>
          </w:rPr>
          <w:delText>____</w:delText>
        </w:r>
        <w:r w:rsidRPr="00193572" w:rsidDel="005964C1">
          <w:rPr>
            <w:rFonts w:ascii="David" w:hAnsi="David" w:cs="David"/>
            <w:rtl/>
          </w:rPr>
          <w:delText xml:space="preserve"> מבני "רכבת" ישנים שנבנו בשנות החמישים, ובהם קיימות </w:delText>
        </w:r>
        <w:r w:rsidR="008F5E53" w:rsidRPr="00193572" w:rsidDel="005964C1">
          <w:rPr>
            <w:rFonts w:ascii="David" w:hAnsi="David" w:cs="David"/>
            <w:rtl/>
          </w:rPr>
          <w:delText>___</w:delText>
        </w:r>
        <w:r w:rsidRPr="00193572" w:rsidDel="005964C1">
          <w:rPr>
            <w:rFonts w:ascii="David" w:hAnsi="David" w:cs="David"/>
            <w:rtl/>
          </w:rPr>
          <w:delText xml:space="preserve"> יחידות דיור ומבנה מסחרי בו קיימות </w:delText>
        </w:r>
        <w:r w:rsidR="008F5E53" w:rsidRPr="00193572" w:rsidDel="005964C1">
          <w:rPr>
            <w:rFonts w:ascii="David" w:hAnsi="David" w:cs="David"/>
            <w:rtl/>
          </w:rPr>
          <w:delText>__</w:delText>
        </w:r>
        <w:r w:rsidRPr="00193572" w:rsidDel="005964C1">
          <w:rPr>
            <w:rFonts w:ascii="David" w:hAnsi="David" w:cs="David"/>
            <w:rtl/>
          </w:rPr>
          <w:delText xml:space="preserve"> יחידות, ובמקומם יוקמו </w:delText>
        </w:r>
        <w:r w:rsidR="008F5E53" w:rsidRPr="00193572" w:rsidDel="005964C1">
          <w:rPr>
            <w:rFonts w:ascii="David" w:hAnsi="David" w:cs="David"/>
            <w:rtl/>
          </w:rPr>
          <w:delText>_________</w:delText>
        </w:r>
        <w:r w:rsidRPr="00193572" w:rsidDel="005964C1">
          <w:rPr>
            <w:rFonts w:ascii="David" w:hAnsi="David" w:cs="David"/>
            <w:rtl/>
          </w:rPr>
          <w:delText xml:space="preserve"> מגדלים רבי-קומות בני </w:delText>
        </w:r>
        <w:r w:rsidR="008F5E53" w:rsidRPr="00193572" w:rsidDel="005964C1">
          <w:rPr>
            <w:rFonts w:ascii="David" w:hAnsi="David" w:cs="David"/>
            <w:rtl/>
          </w:rPr>
          <w:delText>__</w:delText>
        </w:r>
        <w:r w:rsidRPr="00193572" w:rsidDel="005964C1">
          <w:rPr>
            <w:rFonts w:ascii="David" w:hAnsi="David" w:cs="David"/>
            <w:rtl/>
          </w:rPr>
          <w:delText xml:space="preserve"> קומות כל אחד. בסה"כ ייבנו </w:delText>
        </w:r>
        <w:r w:rsidR="008F5E53" w:rsidRPr="00193572" w:rsidDel="005964C1">
          <w:rPr>
            <w:rFonts w:ascii="David" w:hAnsi="David" w:cs="David"/>
            <w:rtl/>
          </w:rPr>
          <w:delText>_________</w:delText>
        </w:r>
        <w:r w:rsidRPr="00193572" w:rsidDel="005964C1">
          <w:rPr>
            <w:rFonts w:ascii="David" w:hAnsi="David" w:cs="David"/>
            <w:rtl/>
          </w:rPr>
          <w:delText xml:space="preserve"> יחידות דיור חדשות, לצד כ-</w:delText>
        </w:r>
        <w:r w:rsidR="008F5E53" w:rsidRPr="00193572" w:rsidDel="005964C1">
          <w:rPr>
            <w:rFonts w:ascii="David" w:hAnsi="David" w:cs="David"/>
            <w:rtl/>
          </w:rPr>
          <w:delText xml:space="preserve">__________ </w:delText>
        </w:r>
        <w:r w:rsidRPr="00193572" w:rsidDel="005964C1">
          <w:rPr>
            <w:rFonts w:ascii="David" w:hAnsi="David" w:cs="David"/>
            <w:rtl/>
          </w:rPr>
          <w:delText>מ"ר של שטחי מסחר.</w:delText>
        </w:r>
      </w:del>
    </w:p>
    <w:p w14:paraId="2875DC53" w14:textId="33E90E56" w:rsidR="00A83C67" w:rsidRPr="00193572" w:rsidDel="005964C1" w:rsidRDefault="00A83C67" w:rsidP="00BE4D3B">
      <w:pPr>
        <w:pStyle w:val="HeadingMismach1"/>
        <w:numPr>
          <w:ilvl w:val="0"/>
          <w:numId w:val="1"/>
        </w:numPr>
        <w:spacing w:after="0" w:line="360" w:lineRule="auto"/>
        <w:rPr>
          <w:del w:id="226" w:author="Adi Tal" w:date="2021-04-22T20:57:00Z"/>
          <w:rFonts w:ascii="David" w:hAnsi="David" w:cs="David"/>
        </w:rPr>
      </w:pPr>
      <w:del w:id="227" w:author="Adi Tal" w:date="2021-04-22T20:57:00Z">
        <w:r w:rsidRPr="00193572" w:rsidDel="005964C1">
          <w:rPr>
            <w:rFonts w:ascii="David" w:hAnsi="David" w:cs="David"/>
            <w:rtl/>
          </w:rPr>
          <w:delText xml:space="preserve">כאמור, השקיעו </w:delText>
        </w:r>
      </w:del>
      <w:del w:id="228" w:author="Adi Tal" w:date="2021-04-22T20:39:00Z">
        <w:r w:rsidRPr="00193572" w:rsidDel="00662A0D">
          <w:rPr>
            <w:rFonts w:ascii="David" w:hAnsi="David" w:cs="David"/>
            <w:rtl/>
          </w:rPr>
          <w:delText xml:space="preserve">המבקשים </w:delText>
        </w:r>
      </w:del>
      <w:del w:id="229" w:author="Adi Tal" w:date="2021-04-22T20:57:00Z">
        <w:r w:rsidRPr="00193572" w:rsidDel="005964C1">
          <w:rPr>
            <w:rFonts w:ascii="David" w:hAnsi="David" w:cs="David"/>
            <w:rtl/>
          </w:rPr>
          <w:delText>מאמצים אדירים, ובמהירות יחסית קיבלו את חתימותיהם של כלל בעלי הזכויות בדירות על ההסכם, מלבד חתימותיהם של בעלי מחצית הזכויות בדירה אחת.</w:delText>
        </w:r>
        <w:r w:rsidRPr="00193572" w:rsidDel="005964C1">
          <w:rPr>
            <w:rFonts w:ascii="David" w:hAnsi="David" w:cs="David"/>
            <w:b/>
            <w:bCs/>
            <w:rtl/>
          </w:rPr>
          <w:delText xml:space="preserve"> </w:delText>
        </w:r>
      </w:del>
    </w:p>
    <w:p w14:paraId="4C922788" w14:textId="1C106EA4" w:rsidR="00A83C67" w:rsidRPr="00193572" w:rsidDel="004751BD" w:rsidRDefault="00A83C67" w:rsidP="00BE4D3B">
      <w:pPr>
        <w:pStyle w:val="HeadingMismach1"/>
        <w:numPr>
          <w:ilvl w:val="0"/>
          <w:numId w:val="1"/>
        </w:numPr>
        <w:spacing w:after="0" w:line="360" w:lineRule="auto"/>
        <w:rPr>
          <w:moveFrom w:id="230" w:author="Adi Tal" w:date="2021-04-22T20:30:00Z"/>
          <w:rFonts w:ascii="David" w:hAnsi="David" w:cs="David"/>
        </w:rPr>
      </w:pPr>
      <w:moveFromRangeStart w:id="231" w:author="Adi Tal" w:date="2021-04-22T20:30:00Z" w:name="move70015862"/>
      <w:moveFrom w:id="232" w:author="Adi Tal" w:date="2021-04-22T20:30:00Z">
        <w:r w:rsidRPr="00193572" w:rsidDel="004751BD">
          <w:rPr>
            <w:rFonts w:ascii="David" w:hAnsi="David" w:cs="David"/>
            <w:rtl/>
          </w:rPr>
          <w:t xml:space="preserve">הדירה בה עוסקת בקשה זו, נמצאת ברחוב </w:t>
        </w:r>
        <w:r w:rsidR="00762D4E" w:rsidRPr="00193572" w:rsidDel="004751BD">
          <w:rPr>
            <w:rFonts w:ascii="David" w:hAnsi="David" w:cs="David"/>
            <w:rtl/>
          </w:rPr>
          <w:t>________</w:t>
        </w:r>
        <w:r w:rsidRPr="00193572" w:rsidDel="004751BD">
          <w:rPr>
            <w:rFonts w:ascii="David" w:hAnsi="David" w:cs="David"/>
            <w:rtl/>
          </w:rPr>
          <w:t xml:space="preserve">, קומה </w:t>
        </w:r>
        <w:r w:rsidR="00762D4E" w:rsidRPr="00193572" w:rsidDel="004751BD">
          <w:rPr>
            <w:rFonts w:ascii="David" w:hAnsi="David" w:cs="David"/>
            <w:rtl/>
          </w:rPr>
          <w:t>________</w:t>
        </w:r>
        <w:r w:rsidRPr="00193572" w:rsidDel="004751BD">
          <w:rPr>
            <w:rFonts w:ascii="David" w:hAnsi="David" w:cs="David"/>
            <w:rtl/>
          </w:rPr>
          <w:t xml:space="preserve">, גודלה על פי רישומי הארנונה הוא </w:t>
        </w:r>
        <w:r w:rsidR="00762D4E" w:rsidRPr="00193572" w:rsidDel="004751BD">
          <w:rPr>
            <w:rFonts w:ascii="David" w:hAnsi="David" w:cs="David"/>
            <w:rtl/>
          </w:rPr>
          <w:t>___</w:t>
        </w:r>
        <w:r w:rsidRPr="00193572" w:rsidDel="004751BD">
          <w:rPr>
            <w:rFonts w:ascii="David" w:hAnsi="David" w:cs="David"/>
            <w:rtl/>
          </w:rPr>
          <w:t xml:space="preserve"> מ"ר בלבד, והזכויות בה רשומות על שמם של בני הזוג </w:t>
        </w:r>
        <w:r w:rsidR="00762D4E" w:rsidRPr="00193572" w:rsidDel="004751BD">
          <w:rPr>
            <w:rFonts w:ascii="David" w:hAnsi="David" w:cs="David"/>
            <w:rtl/>
          </w:rPr>
          <w:t>________</w:t>
        </w:r>
        <w:r w:rsidRPr="00193572" w:rsidDel="004751BD">
          <w:rPr>
            <w:rFonts w:ascii="David" w:hAnsi="David" w:cs="David"/>
            <w:rtl/>
          </w:rPr>
          <w:t xml:space="preserve"> ו</w:t>
        </w:r>
        <w:r w:rsidR="00BD3534" w:rsidRPr="00193572" w:rsidDel="004751BD">
          <w:rPr>
            <w:rFonts w:ascii="David" w:hAnsi="David" w:cs="David"/>
            <w:rtl/>
          </w:rPr>
          <w:t>המנוחה</w:t>
        </w:r>
        <w:r w:rsidRPr="00193572" w:rsidDel="004751BD">
          <w:rPr>
            <w:rFonts w:ascii="David" w:hAnsi="David" w:cs="David"/>
            <w:rtl/>
          </w:rPr>
          <w:t xml:space="preserve"> ז"ל. בני הזוג, שזה מכבר נפטרו מן העולם, התגוררו שנים רבות </w:t>
        </w:r>
        <w:r w:rsidR="00762D4E" w:rsidRPr="00193572" w:rsidDel="004751BD">
          <w:rPr>
            <w:rFonts w:ascii="David" w:hAnsi="David" w:cs="David"/>
            <w:rtl/>
          </w:rPr>
          <w:t>בברזיל</w:t>
        </w:r>
        <w:r w:rsidRPr="00193572" w:rsidDel="004751BD">
          <w:rPr>
            <w:rFonts w:ascii="David" w:hAnsi="David" w:cs="David"/>
            <w:rtl/>
          </w:rPr>
          <w:t xml:space="preserve">, והדירה לפרקים הושכרה, ולפרקים עמדה שוממה. </w:t>
        </w:r>
      </w:moveFrom>
    </w:p>
    <w:p w14:paraId="1E035BE8" w14:textId="6BC6860B" w:rsidR="00A83C67" w:rsidRPr="00193572" w:rsidDel="004751BD" w:rsidRDefault="00A83C67" w:rsidP="00BE4D3B">
      <w:pPr>
        <w:pStyle w:val="HeadingMismach1"/>
        <w:numPr>
          <w:ilvl w:val="0"/>
          <w:numId w:val="1"/>
        </w:numPr>
        <w:spacing w:after="0" w:line="360" w:lineRule="auto"/>
        <w:rPr>
          <w:moveFrom w:id="233" w:author="Adi Tal" w:date="2021-04-22T20:30:00Z"/>
          <w:rFonts w:ascii="David" w:hAnsi="David" w:cs="David"/>
          <w:bCs/>
        </w:rPr>
      </w:pPr>
      <w:moveFrom w:id="234" w:author="Adi Tal" w:date="2021-04-22T20:30:00Z">
        <w:r w:rsidRPr="00193572" w:rsidDel="004751BD">
          <w:rPr>
            <w:rFonts w:ascii="David" w:hAnsi="David" w:cs="David"/>
            <w:rtl/>
          </w:rPr>
          <w:t xml:space="preserve">חלקו של </w:t>
        </w:r>
        <w:r w:rsidR="007F68AA" w:rsidRPr="00193572" w:rsidDel="004751BD">
          <w:rPr>
            <w:rFonts w:ascii="David" w:hAnsi="David" w:cs="David"/>
            <w:rtl/>
          </w:rPr>
          <w:t>_____</w:t>
        </w:r>
        <w:r w:rsidRPr="00193572" w:rsidDel="004751BD">
          <w:rPr>
            <w:rFonts w:ascii="David" w:hAnsi="David" w:cs="David"/>
            <w:rtl/>
          </w:rPr>
          <w:t xml:space="preserve"> ז"ל בדירה, הורש בחלקים שווים למשיבים 2 ו-3, כך על-פי צו קיום הצוואה, מיום </w:t>
        </w:r>
        <w:r w:rsidR="007F68AA" w:rsidRPr="00193572" w:rsidDel="004751BD">
          <w:rPr>
            <w:rFonts w:ascii="David" w:hAnsi="David" w:cs="David"/>
            <w:rtl/>
          </w:rPr>
          <w:t xml:space="preserve">_________ </w:t>
        </w:r>
        <w:r w:rsidRPr="00193572" w:rsidDel="004751BD">
          <w:rPr>
            <w:rFonts w:ascii="David" w:hAnsi="David" w:cs="David"/>
            <w:rtl/>
          </w:rPr>
          <w:t>(להלן בהתאמה: "</w:t>
        </w:r>
        <w:r w:rsidRPr="00193572" w:rsidDel="004751BD">
          <w:rPr>
            <w:rFonts w:ascii="David" w:hAnsi="David" w:cs="David"/>
            <w:b/>
            <w:bCs/>
            <w:rtl/>
          </w:rPr>
          <w:t xml:space="preserve">יורשי </w:t>
        </w:r>
        <w:r w:rsidR="007F68AA" w:rsidRPr="00193572" w:rsidDel="004751BD">
          <w:rPr>
            <w:rFonts w:ascii="David" w:hAnsi="David" w:cs="David"/>
            <w:b/>
            <w:bCs/>
            <w:rtl/>
          </w:rPr>
          <w:t>_________</w:t>
        </w:r>
        <w:r w:rsidRPr="00193572" w:rsidDel="004751BD">
          <w:rPr>
            <w:rFonts w:ascii="David" w:hAnsi="David" w:cs="David"/>
            <w:rtl/>
          </w:rPr>
          <w:t>" ו - "</w:t>
        </w:r>
        <w:r w:rsidRPr="00193572" w:rsidDel="004751BD">
          <w:rPr>
            <w:rFonts w:ascii="David" w:hAnsi="David" w:cs="David"/>
            <w:b/>
            <w:bCs/>
            <w:rtl/>
          </w:rPr>
          <w:t>צו קיום הצוואה</w:t>
        </w:r>
        <w:r w:rsidRPr="00193572" w:rsidDel="004751BD">
          <w:rPr>
            <w:rFonts w:ascii="David" w:hAnsi="David" w:cs="David"/>
            <w:rtl/>
          </w:rPr>
          <w:t xml:space="preserve">"). </w:t>
        </w:r>
        <w:r w:rsidRPr="00193572" w:rsidDel="004751BD">
          <w:rPr>
            <w:rFonts w:ascii="David" w:hAnsi="David" w:cs="David"/>
            <w:bCs/>
            <w:rtl/>
          </w:rPr>
          <w:t>העתק מצו קיום הצוואה מצ"ב כנספח 5.</w:t>
        </w:r>
      </w:moveFrom>
    </w:p>
    <w:p w14:paraId="01E9A269" w14:textId="777BB0C9" w:rsidR="00A83C67" w:rsidRPr="00193572" w:rsidDel="004751BD" w:rsidRDefault="00A83C67" w:rsidP="00BE4D3B">
      <w:pPr>
        <w:pStyle w:val="HeadingMismach1"/>
        <w:numPr>
          <w:ilvl w:val="0"/>
          <w:numId w:val="1"/>
        </w:numPr>
        <w:spacing w:after="0" w:line="360" w:lineRule="auto"/>
        <w:rPr>
          <w:moveFrom w:id="235" w:author="Adi Tal" w:date="2021-04-22T20:30:00Z"/>
          <w:rFonts w:ascii="David" w:hAnsi="David" w:cs="David"/>
          <w:bCs/>
          <w:rtl/>
        </w:rPr>
      </w:pPr>
      <w:moveFrom w:id="236" w:author="Adi Tal" w:date="2021-04-22T20:30:00Z">
        <w:r w:rsidRPr="00193572" w:rsidDel="004751BD">
          <w:rPr>
            <w:rFonts w:ascii="David" w:hAnsi="David" w:cs="David"/>
            <w:rtl/>
          </w:rPr>
          <w:t xml:space="preserve">כאמור לעיל – יורשי </w:t>
        </w:r>
        <w:r w:rsidR="007F68AA" w:rsidRPr="00193572" w:rsidDel="004751BD">
          <w:rPr>
            <w:rFonts w:ascii="David" w:hAnsi="David" w:cs="David"/>
            <w:rtl/>
          </w:rPr>
          <w:t>____________</w:t>
        </w:r>
        <w:r w:rsidRPr="00193572" w:rsidDel="004751BD">
          <w:rPr>
            <w:rFonts w:ascii="David" w:hAnsi="David" w:cs="David"/>
            <w:rtl/>
          </w:rPr>
          <w:t xml:space="preserve"> התקשרו בהסכם פינוי בינוי עם חברת </w:t>
        </w:r>
        <w:r w:rsidR="007F68AA" w:rsidRPr="00193572" w:rsidDel="004751BD">
          <w:rPr>
            <w:rFonts w:ascii="David" w:hAnsi="David" w:cs="David"/>
            <w:rtl/>
          </w:rPr>
          <w:t>___________</w:t>
        </w:r>
        <w:r w:rsidRPr="00193572" w:rsidDel="004751BD">
          <w:rPr>
            <w:rFonts w:ascii="David" w:hAnsi="David" w:cs="David"/>
            <w:rtl/>
          </w:rPr>
          <w:t xml:space="preserve"> ולא הביעו כל התנגדות לביצועו, בדומה ליתר בעלי הזכויות במתחם.</w:t>
        </w:r>
      </w:moveFrom>
    </w:p>
    <w:p w14:paraId="06E936DB" w14:textId="46A00AF2" w:rsidR="00A83C67" w:rsidRPr="00193572" w:rsidDel="004751BD" w:rsidRDefault="00A83C67" w:rsidP="00BE4D3B">
      <w:pPr>
        <w:pStyle w:val="HeadingMismach1"/>
        <w:numPr>
          <w:ilvl w:val="0"/>
          <w:numId w:val="1"/>
        </w:numPr>
        <w:spacing w:after="0" w:line="360" w:lineRule="auto"/>
        <w:rPr>
          <w:moveFrom w:id="237" w:author="Adi Tal" w:date="2021-04-22T20:30:00Z"/>
          <w:rFonts w:ascii="David" w:hAnsi="David" w:cs="David"/>
        </w:rPr>
      </w:pPr>
      <w:moveFrom w:id="238" w:author="Adi Tal" w:date="2021-04-22T20:30:00Z">
        <w:r w:rsidRPr="00193572" w:rsidDel="004751BD">
          <w:rPr>
            <w:rFonts w:ascii="David" w:hAnsi="David" w:cs="David"/>
            <w:rtl/>
          </w:rPr>
          <w:t xml:space="preserve">ככל שעלה בידי המבקשים לברר, חיה </w:t>
        </w:r>
        <w:r w:rsidR="00BD3534" w:rsidRPr="00193572" w:rsidDel="004751BD">
          <w:rPr>
            <w:rFonts w:ascii="David" w:hAnsi="David" w:cs="David"/>
            <w:rtl/>
          </w:rPr>
          <w:t>המנוחה</w:t>
        </w:r>
        <w:r w:rsidRPr="00193572" w:rsidDel="004751BD">
          <w:rPr>
            <w:rFonts w:ascii="David" w:hAnsi="David" w:cs="David"/>
            <w:rtl/>
          </w:rPr>
          <w:t xml:space="preserve"> שנים רבות </w:t>
        </w:r>
        <w:r w:rsidR="0079282E" w:rsidRPr="00193572" w:rsidDel="004751BD">
          <w:rPr>
            <w:rFonts w:ascii="David" w:hAnsi="David" w:cs="David"/>
            <w:rtl/>
          </w:rPr>
          <w:t>בברזיל</w:t>
        </w:r>
        <w:r w:rsidRPr="00193572" w:rsidDel="004751BD">
          <w:rPr>
            <w:rFonts w:ascii="David" w:hAnsi="David" w:cs="David"/>
            <w:rtl/>
          </w:rPr>
          <w:t xml:space="preserve"> ביחד עם </w:t>
        </w:r>
        <w:r w:rsidR="0079282E" w:rsidRPr="00193572" w:rsidDel="004751BD">
          <w:rPr>
            <w:rFonts w:ascii="David" w:hAnsi="David" w:cs="David"/>
            <w:rtl/>
          </w:rPr>
          <w:t>__________</w:t>
        </w:r>
        <w:r w:rsidRPr="00193572" w:rsidDel="004751BD">
          <w:rPr>
            <w:rFonts w:ascii="David" w:hAnsi="David" w:cs="David"/>
            <w:rtl/>
          </w:rPr>
          <w:t xml:space="preserve"> בעלה, ושם גם נפטרה, ככל הנראה ערירית. ככל הידוע, וכעולה מצו קיום הצוואה של </w:t>
        </w:r>
        <w:r w:rsidR="0079282E" w:rsidRPr="00193572" w:rsidDel="004751BD">
          <w:rPr>
            <w:rFonts w:ascii="David" w:hAnsi="David" w:cs="David"/>
            <w:rtl/>
          </w:rPr>
          <w:t>__________</w:t>
        </w:r>
        <w:r w:rsidRPr="00193572" w:rsidDel="004751BD">
          <w:rPr>
            <w:rFonts w:ascii="David" w:hAnsi="David" w:cs="David"/>
            <w:rtl/>
          </w:rPr>
          <w:t xml:space="preserve"> (נספח 5), </w:t>
        </w:r>
        <w:r w:rsidRPr="00193572" w:rsidDel="004751BD">
          <w:rPr>
            <w:rFonts w:ascii="David" w:hAnsi="David" w:cs="David"/>
            <w:rtl/>
          </w:rPr>
          <w:lastRenderedPageBreak/>
          <w:t xml:space="preserve">מונה עו"ד בשם </w:t>
        </w:r>
        <w:r w:rsidR="0079282E" w:rsidRPr="00193572" w:rsidDel="004751BD">
          <w:rPr>
            <w:rFonts w:ascii="David" w:hAnsi="David" w:cs="David"/>
            <w:rtl/>
          </w:rPr>
          <w:t>_________</w:t>
        </w:r>
        <w:r w:rsidRPr="00193572" w:rsidDel="004751BD">
          <w:rPr>
            <w:rFonts w:ascii="David" w:hAnsi="David" w:cs="David"/>
            <w:rtl/>
          </w:rPr>
          <w:t xml:space="preserve"> כנציגהּ וכאפוטרופוס לנכסיה של </w:t>
        </w:r>
        <w:r w:rsidR="00BD3534" w:rsidRPr="00193572" w:rsidDel="004751BD">
          <w:rPr>
            <w:rFonts w:ascii="David" w:hAnsi="David" w:cs="David"/>
            <w:rtl/>
          </w:rPr>
          <w:t>המנוחה</w:t>
        </w:r>
        <w:r w:rsidRPr="00193572" w:rsidDel="004751BD">
          <w:rPr>
            <w:rFonts w:ascii="David" w:hAnsi="David" w:cs="David"/>
            <w:rtl/>
          </w:rPr>
          <w:t xml:space="preserve">. דע עקא, שעוה"ד </w:t>
        </w:r>
        <w:r w:rsidR="0079282E" w:rsidRPr="00193572" w:rsidDel="004751BD">
          <w:rPr>
            <w:rFonts w:ascii="David" w:hAnsi="David" w:cs="David"/>
            <w:rtl/>
          </w:rPr>
          <w:t>________</w:t>
        </w:r>
        <w:r w:rsidRPr="00193572" w:rsidDel="004751BD">
          <w:rPr>
            <w:rFonts w:ascii="David" w:hAnsi="David" w:cs="David"/>
            <w:rtl/>
          </w:rPr>
          <w:t xml:space="preserve"> אינו בחיים. </w:t>
        </w:r>
      </w:moveFrom>
    </w:p>
    <w:p w14:paraId="1FBF2869" w14:textId="6FA67C8B" w:rsidR="00A83C67" w:rsidRPr="00193572" w:rsidDel="004751BD" w:rsidRDefault="00A83C67" w:rsidP="00BE4D3B">
      <w:pPr>
        <w:pStyle w:val="HeadingMismach1"/>
        <w:numPr>
          <w:ilvl w:val="0"/>
          <w:numId w:val="1"/>
        </w:numPr>
        <w:spacing w:after="0" w:line="360" w:lineRule="auto"/>
        <w:rPr>
          <w:moveFrom w:id="239" w:author="Adi Tal" w:date="2021-04-22T20:30:00Z"/>
          <w:rFonts w:ascii="David" w:hAnsi="David" w:cs="David"/>
        </w:rPr>
      </w:pPr>
      <w:moveFrom w:id="240" w:author="Adi Tal" w:date="2021-04-22T20:30:00Z">
        <w:r w:rsidRPr="00193572" w:rsidDel="004751BD">
          <w:rPr>
            <w:rFonts w:ascii="David" w:hAnsi="David" w:cs="David"/>
            <w:rtl/>
          </w:rPr>
          <w:t xml:space="preserve">מאמצים רבים עשו המבקשים בניסיון למצוא את יורשי </w:t>
        </w:r>
        <w:r w:rsidR="00BD3534" w:rsidRPr="00193572" w:rsidDel="004751BD">
          <w:rPr>
            <w:rFonts w:ascii="David" w:hAnsi="David" w:cs="David"/>
            <w:rtl/>
          </w:rPr>
          <w:t>המנוחה</w:t>
        </w:r>
        <w:r w:rsidRPr="00193572" w:rsidDel="004751BD">
          <w:rPr>
            <w:rFonts w:ascii="David" w:hAnsi="David" w:cs="David"/>
            <w:rtl/>
          </w:rPr>
          <w:t xml:space="preserve"> או מי משארי בשרה, כמו גם את עוה"ד </w:t>
        </w:r>
        <w:r w:rsidR="0079282E" w:rsidRPr="00193572" w:rsidDel="004751BD">
          <w:rPr>
            <w:rFonts w:ascii="David" w:hAnsi="David" w:cs="David"/>
            <w:rtl/>
          </w:rPr>
          <w:t>_________</w:t>
        </w:r>
        <w:r w:rsidRPr="00193572" w:rsidDel="004751BD">
          <w:rPr>
            <w:rFonts w:ascii="David" w:hAnsi="David" w:cs="David"/>
            <w:rtl/>
          </w:rPr>
          <w:t xml:space="preserve"> או כל גורם אחר שיידע מי מחזיק כיום בזכויותיה של </w:t>
        </w:r>
        <w:r w:rsidR="00BD3534" w:rsidRPr="00193572" w:rsidDel="004751BD">
          <w:rPr>
            <w:rFonts w:ascii="David" w:hAnsi="David" w:cs="David"/>
            <w:rtl/>
          </w:rPr>
          <w:t>המנוחה</w:t>
        </w:r>
        <w:r w:rsidRPr="00193572" w:rsidDel="004751BD">
          <w:rPr>
            <w:rFonts w:ascii="David" w:hAnsi="David" w:cs="David"/>
            <w:rtl/>
          </w:rPr>
          <w:t xml:space="preserve"> בדירה, אולם עד כה כל הניסיונות העלו חרס. סביר מאוד להניח כי אם יש אדם כלשהו, הזכאי על פי חוק לקבל את זכויותיה של </w:t>
        </w:r>
        <w:r w:rsidR="00BD3534" w:rsidRPr="00193572" w:rsidDel="004751BD">
          <w:rPr>
            <w:rFonts w:ascii="David" w:hAnsi="David" w:cs="David"/>
            <w:rtl/>
          </w:rPr>
          <w:t>המנוחה</w:t>
        </w:r>
        <w:r w:rsidRPr="00193572" w:rsidDel="004751BD">
          <w:rPr>
            <w:rFonts w:ascii="David" w:hAnsi="David" w:cs="David"/>
            <w:rtl/>
          </w:rPr>
          <w:t>, הוא ודאי אינו מודע לכך.</w:t>
        </w:r>
      </w:moveFrom>
    </w:p>
    <w:moveFromRangeEnd w:id="231"/>
    <w:p w14:paraId="037E0569" w14:textId="4507D1DC" w:rsidR="00A83C67" w:rsidRPr="00193572" w:rsidRDefault="00A83C67" w:rsidP="00BE4D3B">
      <w:pPr>
        <w:pStyle w:val="HeadingMismach1"/>
        <w:numPr>
          <w:ilvl w:val="0"/>
          <w:numId w:val="1"/>
        </w:numPr>
        <w:spacing w:after="0" w:line="360" w:lineRule="auto"/>
        <w:rPr>
          <w:rFonts w:ascii="David" w:hAnsi="David" w:cs="David"/>
        </w:rPr>
      </w:pPr>
      <w:r w:rsidRPr="00193572">
        <w:rPr>
          <w:rFonts w:ascii="David" w:hAnsi="David" w:cs="David"/>
          <w:rtl/>
        </w:rPr>
        <w:t xml:space="preserve">יש לציין, כי </w:t>
      </w:r>
      <w:del w:id="241" w:author="Adi Tal" w:date="2021-04-22T20:40:00Z">
        <w:r w:rsidRPr="00193572" w:rsidDel="00662A0D">
          <w:rPr>
            <w:rFonts w:ascii="David" w:hAnsi="David" w:cs="David"/>
            <w:rtl/>
          </w:rPr>
          <w:delText xml:space="preserve">המשיבים </w:delText>
        </w:r>
      </w:del>
      <w:ins w:id="242" w:author="Adi Tal" w:date="2021-04-22T20:40:00Z">
        <w:r w:rsidR="00662A0D">
          <w:rPr>
            <w:rFonts w:ascii="David" w:hAnsi="David" w:cs="David" w:hint="cs"/>
            <w:rtl/>
          </w:rPr>
          <w:t>הנתבעים</w:t>
        </w:r>
        <w:r w:rsidR="00662A0D" w:rsidRPr="00193572">
          <w:rPr>
            <w:rFonts w:ascii="David" w:hAnsi="David" w:cs="David"/>
            <w:rtl/>
          </w:rPr>
          <w:t xml:space="preserve"> </w:t>
        </w:r>
      </w:ins>
      <w:r w:rsidR="0079282E" w:rsidRPr="00193572">
        <w:rPr>
          <w:rFonts w:ascii="David" w:hAnsi="David" w:cs="David"/>
          <w:rtl/>
        </w:rPr>
        <w:t>3-2</w:t>
      </w:r>
      <w:r w:rsidRPr="00193572">
        <w:rPr>
          <w:rFonts w:ascii="David" w:hAnsi="David" w:cs="David"/>
          <w:rtl/>
        </w:rPr>
        <w:t xml:space="preserve">, על אף שנתנו את הסכמתם לפרויקט וחתמו על הסכמי פינוי בינוי, אינם משתפים פעולה עם </w:t>
      </w:r>
      <w:del w:id="243" w:author="Adi Tal" w:date="2021-04-22T20:39:00Z">
        <w:r w:rsidRPr="00193572" w:rsidDel="00662A0D">
          <w:rPr>
            <w:rFonts w:ascii="David" w:hAnsi="David" w:cs="David"/>
            <w:rtl/>
          </w:rPr>
          <w:delText xml:space="preserve">המבקשים </w:delText>
        </w:r>
      </w:del>
      <w:ins w:id="244" w:author="Adi Tal" w:date="2021-04-22T20:39:00Z">
        <w:r w:rsidR="00662A0D">
          <w:rPr>
            <w:rFonts w:ascii="David" w:hAnsi="David" w:cs="David" w:hint="cs"/>
            <w:rtl/>
          </w:rPr>
          <w:t>התובעים</w:t>
        </w:r>
        <w:r w:rsidR="00662A0D" w:rsidRPr="00193572">
          <w:rPr>
            <w:rFonts w:ascii="David" w:hAnsi="David" w:cs="David"/>
            <w:rtl/>
          </w:rPr>
          <w:t xml:space="preserve"> </w:t>
        </w:r>
      </w:ins>
      <w:r w:rsidRPr="00193572">
        <w:rPr>
          <w:rFonts w:ascii="David" w:hAnsi="David" w:cs="David"/>
          <w:rtl/>
        </w:rPr>
        <w:t xml:space="preserve">בכל הנוגע לאיתור אותם בעלי זכויות נעלמים או במסירת מידע כלשהו אודותם. </w:t>
      </w:r>
    </w:p>
    <w:p w14:paraId="14A248A4" w14:textId="6C3FE30F" w:rsidR="00A83C67" w:rsidRPr="00193572" w:rsidRDefault="00A83C67" w:rsidP="00BE4D3B">
      <w:pPr>
        <w:pStyle w:val="HeadingMismach1"/>
        <w:numPr>
          <w:ilvl w:val="0"/>
          <w:numId w:val="1"/>
        </w:numPr>
        <w:spacing w:after="0" w:line="360" w:lineRule="auto"/>
        <w:rPr>
          <w:rFonts w:ascii="David" w:hAnsi="David" w:cs="David"/>
        </w:rPr>
      </w:pPr>
      <w:r w:rsidRPr="00193572">
        <w:rPr>
          <w:rFonts w:ascii="David" w:hAnsi="David" w:cs="David"/>
          <w:rtl/>
        </w:rPr>
        <w:t xml:space="preserve">ולפיכך, שעה שהפרויקט נמצא על התפר שבין התכנון לביצוע - נמצא כעת הפרויקט כולו, על </w:t>
      </w:r>
      <w:r w:rsidR="0079282E" w:rsidRPr="00193572">
        <w:rPr>
          <w:rFonts w:ascii="David" w:hAnsi="David" w:cs="David"/>
          <w:rtl/>
        </w:rPr>
        <w:t>180</w:t>
      </w:r>
      <w:r w:rsidRPr="00193572">
        <w:rPr>
          <w:rFonts w:ascii="David" w:hAnsi="David" w:cs="David"/>
          <w:rtl/>
        </w:rPr>
        <w:t xml:space="preserve"> היחידות הקיימות בו, ו-</w:t>
      </w:r>
      <w:r w:rsidR="0079282E" w:rsidRPr="00193572">
        <w:rPr>
          <w:rFonts w:ascii="David" w:hAnsi="David" w:cs="David"/>
          <w:rtl/>
        </w:rPr>
        <w:t>______</w:t>
      </w:r>
      <w:r w:rsidRPr="00193572">
        <w:rPr>
          <w:rFonts w:ascii="David" w:hAnsi="David" w:cs="David"/>
          <w:rtl/>
        </w:rPr>
        <w:t xml:space="preserve"> הדירות העתידיות (בתוספת שטחי מסחר העתידיים), במצב של </w:t>
      </w:r>
      <w:r w:rsidRPr="00193572">
        <w:rPr>
          <w:rFonts w:ascii="David" w:hAnsi="David" w:cs="David"/>
          <w:b/>
          <w:bCs/>
          <w:rtl/>
        </w:rPr>
        <w:t>הקפאה</w:t>
      </w:r>
      <w:r w:rsidRPr="00193572">
        <w:rPr>
          <w:rFonts w:ascii="David" w:hAnsi="David" w:cs="David"/>
          <w:rtl/>
        </w:rPr>
        <w:t xml:space="preserve"> בלתי סבירה בעליל, שכן אין באפשרות </w:t>
      </w:r>
      <w:del w:id="245" w:author="Adi Tal" w:date="2021-04-22T20:40:00Z">
        <w:r w:rsidRPr="00193572" w:rsidDel="00662A0D">
          <w:rPr>
            <w:rFonts w:ascii="David" w:hAnsi="David" w:cs="David"/>
            <w:rtl/>
          </w:rPr>
          <w:delText xml:space="preserve">המבקשים </w:delText>
        </w:r>
      </w:del>
      <w:ins w:id="246" w:author="Adi Tal" w:date="2021-04-22T20:40:00Z">
        <w:r w:rsidR="00662A0D">
          <w:rPr>
            <w:rFonts w:ascii="David" w:hAnsi="David" w:cs="David" w:hint="cs"/>
            <w:rtl/>
          </w:rPr>
          <w:t>התובעים</w:t>
        </w:r>
        <w:r w:rsidR="00662A0D" w:rsidRPr="00193572">
          <w:rPr>
            <w:rFonts w:ascii="David" w:hAnsi="David" w:cs="David"/>
            <w:rtl/>
          </w:rPr>
          <w:t xml:space="preserve"> </w:t>
        </w:r>
      </w:ins>
      <w:r w:rsidRPr="00193572">
        <w:rPr>
          <w:rFonts w:ascii="David" w:hAnsi="David" w:cs="David"/>
          <w:rtl/>
        </w:rPr>
        <w:t xml:space="preserve">להתקדם כלל ללא חתימתם של יורשי </w:t>
      </w:r>
      <w:r w:rsidR="00BD3534" w:rsidRPr="00193572">
        <w:rPr>
          <w:rFonts w:ascii="David" w:hAnsi="David" w:cs="David"/>
          <w:rtl/>
        </w:rPr>
        <w:t>המנוחה</w:t>
      </w:r>
      <w:r w:rsidRPr="00193572">
        <w:rPr>
          <w:rFonts w:ascii="David" w:hAnsi="David" w:cs="David"/>
          <w:rtl/>
        </w:rPr>
        <w:t xml:space="preserve"> או מנהלי עזבונה, וכל יתר בעלי הזכויות המבקשים לשפר ולהיטיב את דירותיהם נמצאים תקועים, ללא יכולת לקדם את הפרויקט ולהוציאו לפועל.</w:t>
      </w:r>
    </w:p>
    <w:p w14:paraId="30C97799" w14:textId="77777777" w:rsidR="00A83C67" w:rsidRPr="00193572" w:rsidRDefault="00A83C67" w:rsidP="00BE4D3B">
      <w:pPr>
        <w:pStyle w:val="HeadingMismach1"/>
        <w:numPr>
          <w:ilvl w:val="0"/>
          <w:numId w:val="1"/>
        </w:numPr>
        <w:spacing w:after="0" w:line="360" w:lineRule="auto"/>
        <w:rPr>
          <w:rFonts w:ascii="David" w:hAnsi="David" w:cs="David"/>
        </w:rPr>
      </w:pPr>
      <w:r w:rsidRPr="00193572">
        <w:rPr>
          <w:rFonts w:ascii="David" w:hAnsi="David" w:cs="David"/>
          <w:rtl/>
        </w:rPr>
        <w:t xml:space="preserve">יודגש – הפרויקט הוא פרויקט חשוב מאין כמוהו. מצבן של היחידות והמבנים במתחם הוא בכי רע וחלקם מטים ליפול. במתחם גרות משפחות שלמות ואנשים מבוגרים מאד שמצב דירותיהם והבניינים מסכן את שלומם ותקוותם היא שהפרויקט יושלם בהקדם האפשרי. </w:t>
      </w:r>
    </w:p>
    <w:p w14:paraId="3BFDEF04" w14:textId="73CAAE14" w:rsidR="00A83C67" w:rsidRPr="00193572" w:rsidDel="00072FDA" w:rsidRDefault="00A83C67" w:rsidP="00072FDA">
      <w:pPr>
        <w:pStyle w:val="Heading2"/>
        <w:spacing w:before="0" w:after="0" w:line="360" w:lineRule="auto"/>
        <w:rPr>
          <w:del w:id="247" w:author="Adi Tal" w:date="2021-04-22T20:58:00Z"/>
          <w:rFonts w:ascii="David" w:hAnsi="David" w:cs="David"/>
          <w:sz w:val="24"/>
          <w:szCs w:val="24"/>
        </w:rPr>
        <w:pPrChange w:id="248" w:author="Adi Tal" w:date="2021-04-22T20:58:00Z">
          <w:pPr>
            <w:pStyle w:val="Heading2"/>
            <w:numPr>
              <w:numId w:val="23"/>
            </w:numPr>
            <w:spacing w:before="0" w:after="0" w:line="360" w:lineRule="auto"/>
            <w:ind w:left="360" w:hanging="360"/>
          </w:pPr>
        </w:pPrChange>
      </w:pPr>
      <w:del w:id="249" w:author="Adi Tal" w:date="2021-04-22T20:58:00Z">
        <w:r w:rsidRPr="00193572" w:rsidDel="00072FDA">
          <w:rPr>
            <w:rFonts w:ascii="David" w:hAnsi="David" w:cs="David"/>
            <w:sz w:val="24"/>
            <w:szCs w:val="24"/>
            <w:rtl/>
          </w:rPr>
          <w:delText>התשתית המשפטית</w:delText>
        </w:r>
      </w:del>
    </w:p>
    <w:p w14:paraId="17C73C68" w14:textId="2E66CE15" w:rsidR="00A83C67" w:rsidRPr="00193572" w:rsidDel="00072FDA" w:rsidRDefault="00A83C67" w:rsidP="00BE4D3B">
      <w:pPr>
        <w:pStyle w:val="Heading2"/>
        <w:numPr>
          <w:ilvl w:val="1"/>
          <w:numId w:val="23"/>
        </w:numPr>
        <w:spacing w:before="0" w:after="0" w:line="360" w:lineRule="auto"/>
        <w:rPr>
          <w:del w:id="250" w:author="Adi Tal" w:date="2021-04-22T20:58:00Z"/>
          <w:rFonts w:ascii="David" w:hAnsi="David" w:cs="David"/>
          <w:sz w:val="24"/>
          <w:szCs w:val="24"/>
        </w:rPr>
      </w:pPr>
      <w:del w:id="251" w:author="Adi Tal" w:date="2021-04-22T20:58:00Z">
        <w:r w:rsidRPr="00193572" w:rsidDel="00072FDA">
          <w:rPr>
            <w:rFonts w:ascii="David" w:hAnsi="David" w:cs="David"/>
            <w:sz w:val="24"/>
            <w:szCs w:val="24"/>
            <w:rtl/>
          </w:rPr>
          <w:delText>סמכות בית המשפט</w:delText>
        </w:r>
      </w:del>
    </w:p>
    <w:p w14:paraId="51650DFD" w14:textId="77777777" w:rsidR="00A83C67" w:rsidRPr="00193572" w:rsidRDefault="00A83C67" w:rsidP="00BE4D3B">
      <w:pPr>
        <w:pStyle w:val="HeadingMismach1"/>
        <w:numPr>
          <w:ilvl w:val="0"/>
          <w:numId w:val="1"/>
        </w:numPr>
        <w:spacing w:after="0" w:line="360" w:lineRule="auto"/>
        <w:rPr>
          <w:rFonts w:ascii="David" w:hAnsi="David" w:cs="David"/>
        </w:rPr>
      </w:pPr>
      <w:r w:rsidRPr="00193572">
        <w:rPr>
          <w:rFonts w:ascii="David" w:hAnsi="David" w:cs="David"/>
          <w:rtl/>
        </w:rPr>
        <w:t>בית משפט נכבד זה, מחזיק בסמכות ליתן סעד הצהרתי כמבוקש, ולחילופין כל סעד אחר שייראה לו לנכון על-מנת לעשות צדק, וזאת מכוח סעיף 75 לחוק בתי המשפט [נוסח משולב], תשמ"ד-1984, והן מכוח תקנה 14 לתקנות סדר הדין האזרחי, תשמ"ד-1984.</w:t>
      </w:r>
    </w:p>
    <w:p w14:paraId="2CD68332" w14:textId="77777777" w:rsidR="00A83C67" w:rsidRPr="00193572" w:rsidRDefault="00A83C67" w:rsidP="00BE4D3B">
      <w:pPr>
        <w:pStyle w:val="HeadingMismach1"/>
        <w:numPr>
          <w:ilvl w:val="0"/>
          <w:numId w:val="1"/>
        </w:numPr>
        <w:spacing w:after="0" w:line="360" w:lineRule="auto"/>
        <w:rPr>
          <w:rFonts w:ascii="David" w:hAnsi="David" w:cs="David"/>
        </w:rPr>
      </w:pPr>
      <w:r w:rsidRPr="00193572">
        <w:rPr>
          <w:rFonts w:ascii="David" w:hAnsi="David" w:cs="David"/>
          <w:rtl/>
        </w:rPr>
        <w:t xml:space="preserve">כידוע, "המגמה הכללית היא להשתמש בכוח הזה של מתן סעד הצהרתי ביד נדיבה ככל האפשר, ובלבד שהשאלה, המוצגת לפני בית המשפט, אינה אקדמית גרידא, ולתובע יש עניין ממשי בפתרונה, כדי להסדיר את היחסים בינו לבין הנתבע" [ע"א 226/80 </w:t>
      </w:r>
      <w:r w:rsidRPr="00193572">
        <w:rPr>
          <w:rFonts w:ascii="David" w:hAnsi="David" w:cs="David"/>
          <w:b/>
          <w:bCs/>
          <w:rtl/>
        </w:rPr>
        <w:t xml:space="preserve">ד"ר א' כאהן נ' מדינת ישראל </w:t>
      </w:r>
      <w:r w:rsidRPr="00193572">
        <w:rPr>
          <w:rFonts w:ascii="David" w:hAnsi="David" w:cs="David"/>
          <w:rtl/>
        </w:rPr>
        <w:t>לה(3) 463 (1981)].</w:t>
      </w:r>
    </w:p>
    <w:p w14:paraId="3C73D84D" w14:textId="77777777" w:rsidR="00A83C67" w:rsidRPr="00193572" w:rsidRDefault="00A83C67" w:rsidP="00BE4D3B">
      <w:pPr>
        <w:pStyle w:val="HeadingMismach1"/>
        <w:numPr>
          <w:ilvl w:val="0"/>
          <w:numId w:val="1"/>
        </w:numPr>
        <w:spacing w:after="0" w:line="360" w:lineRule="auto"/>
        <w:rPr>
          <w:rFonts w:ascii="David" w:hAnsi="David" w:cs="David"/>
        </w:rPr>
      </w:pPr>
      <w:r w:rsidRPr="00193572">
        <w:rPr>
          <w:rFonts w:ascii="David" w:hAnsi="David" w:cs="David"/>
          <w:rtl/>
        </w:rPr>
        <w:t>וכן: "תובע עשוי לקבל סעד הצהרתי ובלבד שבכוחו</w:t>
      </w:r>
      <w:r w:rsidRPr="00193572">
        <w:rPr>
          <w:rFonts w:ascii="David" w:hAnsi="David" w:cs="David"/>
        </w:rPr>
        <w:t> </w:t>
      </w:r>
      <w:r w:rsidRPr="00193572">
        <w:rPr>
          <w:rFonts w:ascii="David" w:hAnsi="David" w:cs="David"/>
          <w:rtl/>
        </w:rPr>
        <w:t>להצביע על אינטרס לגיטימי, על עניין ממשי בקבלת הסעד שיביא לו תועלת, או יסיר מפניו מכשול כלשהו</w:t>
      </w:r>
      <w:r w:rsidRPr="00193572">
        <w:rPr>
          <w:rFonts w:ascii="David" w:hAnsi="David" w:cs="David"/>
        </w:rPr>
        <w:t>"</w:t>
      </w:r>
      <w:r w:rsidRPr="00193572">
        <w:rPr>
          <w:rFonts w:ascii="David" w:hAnsi="David" w:cs="David"/>
          <w:rtl/>
        </w:rPr>
        <w:t xml:space="preserve"> [ע"ע (ארצי) 90/08 </w:t>
      </w:r>
      <w:r w:rsidRPr="00193572">
        <w:rPr>
          <w:rFonts w:ascii="David" w:hAnsi="David" w:cs="David"/>
          <w:b/>
          <w:bCs/>
          <w:rtl/>
        </w:rPr>
        <w:t xml:space="preserve">ולי איסקוב ענבר נ' מדינת ישראל – הממונה על חוק עבודת נשים ואח' </w:t>
      </w:r>
      <w:r w:rsidRPr="00193572">
        <w:rPr>
          <w:rFonts w:ascii="David" w:hAnsi="David" w:cs="David"/>
          <w:rtl/>
        </w:rPr>
        <w:t>(פורסם בנבו, 8.2.2011)].</w:t>
      </w:r>
    </w:p>
    <w:p w14:paraId="433DD239" w14:textId="0819F102" w:rsidR="00A83C67" w:rsidRPr="00193572" w:rsidRDefault="00A83C67" w:rsidP="00BE4D3B">
      <w:pPr>
        <w:pStyle w:val="HeadingMismach1"/>
        <w:numPr>
          <w:ilvl w:val="0"/>
          <w:numId w:val="1"/>
        </w:numPr>
        <w:spacing w:after="0" w:line="360" w:lineRule="auto"/>
        <w:rPr>
          <w:rFonts w:ascii="David" w:hAnsi="David" w:cs="David"/>
        </w:rPr>
      </w:pPr>
      <w:r w:rsidRPr="00193572">
        <w:rPr>
          <w:rFonts w:ascii="David" w:hAnsi="David" w:cs="David"/>
          <w:rtl/>
        </w:rPr>
        <w:t xml:space="preserve">כאמור, בענייננו מתבקש בית המשפט ליתן סעד הצהרתי לפיו מוחזקים יורשי </w:t>
      </w:r>
      <w:r w:rsidR="00BD3534" w:rsidRPr="00193572">
        <w:rPr>
          <w:rFonts w:ascii="David" w:hAnsi="David" w:cs="David"/>
          <w:rtl/>
        </w:rPr>
        <w:t>המנוחה</w:t>
      </w:r>
      <w:r w:rsidRPr="00193572">
        <w:rPr>
          <w:rFonts w:ascii="David" w:hAnsi="David" w:cs="David"/>
          <w:rtl/>
        </w:rPr>
        <w:t xml:space="preserve"> הנעלמים</w:t>
      </w:r>
      <w:r w:rsidR="000E279A" w:rsidRPr="00193572">
        <w:rPr>
          <w:rFonts w:ascii="David" w:hAnsi="David" w:cs="David"/>
          <w:rtl/>
        </w:rPr>
        <w:t>,</w:t>
      </w:r>
      <w:r w:rsidRPr="00193572">
        <w:rPr>
          <w:rFonts w:ascii="David" w:hAnsi="David" w:cs="David"/>
          <w:rtl/>
        </w:rPr>
        <w:t xml:space="preserve"> כמי שנתנו את הסכמתם לביצוע הפרויקט. </w:t>
      </w:r>
    </w:p>
    <w:p w14:paraId="35B69CCA" w14:textId="094D52F9" w:rsidR="00A83C67" w:rsidRPr="00193572" w:rsidRDefault="00A83C67" w:rsidP="00BE4D3B">
      <w:pPr>
        <w:pStyle w:val="HeadingMismach1"/>
        <w:numPr>
          <w:ilvl w:val="0"/>
          <w:numId w:val="1"/>
        </w:numPr>
        <w:spacing w:after="0" w:line="360" w:lineRule="auto"/>
        <w:rPr>
          <w:rFonts w:ascii="David" w:hAnsi="David" w:cs="David"/>
        </w:rPr>
      </w:pPr>
      <w:r w:rsidRPr="00193572">
        <w:rPr>
          <w:rFonts w:ascii="David" w:hAnsi="David" w:cs="David"/>
          <w:rtl/>
        </w:rPr>
        <w:t xml:space="preserve">מדובר בסעד הכרחי ודחוף, הנובע מאינטרס לגיטימי ומעניין ממשי של </w:t>
      </w:r>
      <w:del w:id="252" w:author="Adi Tal" w:date="2021-04-22T20:40:00Z">
        <w:r w:rsidRPr="00193572" w:rsidDel="00662A0D">
          <w:rPr>
            <w:rFonts w:ascii="David" w:hAnsi="David" w:cs="David"/>
            <w:rtl/>
          </w:rPr>
          <w:delText xml:space="preserve">המבקשים </w:delText>
        </w:r>
      </w:del>
      <w:ins w:id="253" w:author="Adi Tal" w:date="2021-04-22T20:40:00Z">
        <w:r w:rsidR="00662A0D">
          <w:rPr>
            <w:rFonts w:ascii="David" w:hAnsi="David" w:cs="David" w:hint="cs"/>
            <w:rtl/>
          </w:rPr>
          <w:t>התובעים</w:t>
        </w:r>
        <w:r w:rsidR="00662A0D" w:rsidRPr="00193572">
          <w:rPr>
            <w:rFonts w:ascii="David" w:hAnsi="David" w:cs="David"/>
            <w:rtl/>
          </w:rPr>
          <w:t xml:space="preserve"> </w:t>
        </w:r>
      </w:ins>
      <w:r w:rsidRPr="00193572">
        <w:rPr>
          <w:rFonts w:ascii="David" w:hAnsi="David" w:cs="David"/>
          <w:rtl/>
        </w:rPr>
        <w:t>בפרט, ואף מצד האינטרס הציבורי הרחב, ויש בו כדי להסיר מכשול אמיתי העומד בפני הפרויקט.</w:t>
      </w:r>
    </w:p>
    <w:p w14:paraId="39A9C12F" w14:textId="7CDCD165" w:rsidR="00A83C67" w:rsidRPr="00193572" w:rsidRDefault="00A83C67" w:rsidP="00BE4D3B">
      <w:pPr>
        <w:pStyle w:val="HeadingMismach1"/>
        <w:numPr>
          <w:ilvl w:val="0"/>
          <w:numId w:val="1"/>
        </w:numPr>
        <w:spacing w:after="0" w:line="360" w:lineRule="auto"/>
        <w:rPr>
          <w:rFonts w:ascii="David" w:hAnsi="David" w:cs="David"/>
        </w:rPr>
      </w:pPr>
      <w:r w:rsidRPr="00193572">
        <w:rPr>
          <w:rFonts w:ascii="David" w:hAnsi="David" w:cs="David"/>
          <w:rtl/>
        </w:rPr>
        <w:t>כאן המקום לציין כי המחוקק עצמו עמד על הלגיטימיות של האינטרס הציבורי למול זכות ניהול הקניין הפרטי, כשקבע במסגרת חוק פינוי בינוי כי 80% מבעלי הדירות רשאים לנקוט בהליכים משפטיים כנגד בעלי הדירות המסרבים להצטרף להסכם. יותר מכך – המחוקק פעל להגדלת האינטרס במסגרת תיקון מס' 6 שאושר לאחרונה וייכנס לתוקפו בתוך מספר ימים, ובו ניתנה לבית המשפט הסמכות לאכוף את ההתקשרות בהסכם על בעלי דירות "סרבנים", בדרך של מינוי רו"ח או עו"ד שיחתמו בשמו של בעל הדירה "הסרבן".</w:t>
      </w:r>
    </w:p>
    <w:p w14:paraId="4064ECB5" w14:textId="3E5A1597" w:rsidR="00A83C67" w:rsidRPr="00193572" w:rsidRDefault="00A83C67" w:rsidP="00BE4D3B">
      <w:pPr>
        <w:pStyle w:val="HeadingMismach1"/>
        <w:numPr>
          <w:ilvl w:val="0"/>
          <w:numId w:val="1"/>
        </w:numPr>
        <w:spacing w:after="0" w:line="360" w:lineRule="auto"/>
        <w:rPr>
          <w:rFonts w:ascii="David" w:hAnsi="David" w:cs="David"/>
        </w:rPr>
      </w:pPr>
      <w:r w:rsidRPr="00193572">
        <w:rPr>
          <w:rFonts w:ascii="David" w:hAnsi="David" w:cs="David"/>
          <w:rtl/>
        </w:rPr>
        <w:lastRenderedPageBreak/>
        <w:t xml:space="preserve">ואם שם דובר על בעל דירה המסרב, בענייננו אף אין סירוב, רק היעדר חתימה המונע מן הפרויקט כולו להתקדם. </w:t>
      </w:r>
    </w:p>
    <w:p w14:paraId="7AD9C447" w14:textId="0802CC68" w:rsidR="00A83C67" w:rsidRPr="00662A0D" w:rsidDel="00662A0D" w:rsidRDefault="00A83C67" w:rsidP="00BE4D3B">
      <w:pPr>
        <w:pStyle w:val="HeadingMismach1"/>
        <w:numPr>
          <w:ilvl w:val="0"/>
          <w:numId w:val="1"/>
        </w:numPr>
        <w:spacing w:after="0" w:line="360" w:lineRule="auto"/>
        <w:rPr>
          <w:del w:id="254" w:author="Adi Tal" w:date="2021-04-22T20:35:00Z"/>
          <w:rFonts w:ascii="David" w:hAnsi="David" w:cs="David"/>
          <w:rPrChange w:id="255" w:author="Adi Tal" w:date="2021-04-22T20:35:00Z">
            <w:rPr>
              <w:del w:id="256" w:author="Adi Tal" w:date="2021-04-22T20:35:00Z"/>
              <w:rFonts w:ascii="David" w:hAnsi="David" w:cs="David"/>
              <w:highlight w:val="yellow"/>
            </w:rPr>
          </w:rPrChange>
        </w:rPr>
      </w:pPr>
      <w:del w:id="257" w:author="Adi Tal" w:date="2021-04-22T20:35:00Z">
        <w:r w:rsidRPr="00662A0D" w:rsidDel="00662A0D">
          <w:rPr>
            <w:rFonts w:ascii="David" w:hAnsi="David" w:cs="David"/>
            <w:rtl/>
            <w:rPrChange w:id="258" w:author="Adi Tal" w:date="2021-04-22T20:35:00Z">
              <w:rPr>
                <w:rFonts w:ascii="David" w:hAnsi="David" w:cs="David"/>
                <w:highlight w:val="yellow"/>
                <w:rtl/>
              </w:rPr>
            </w:rPrChange>
          </w:rPr>
          <w:delText xml:space="preserve">בעניין בירורה של התביעה כדרך של המרצת פתיחה, הרי שזהו ההליך המתאים ביותר. מדובר בסוגיה שכולה (ולמצער, רובה) משפטית, שאינה דורשת הליך הוכחות כלל, ובה בקשה לסעד הצהרתי גרידא כאמור בסעיף 253 לתקנות סדר הדין האזרחי, תשמ"ד- 1984. </w:delText>
        </w:r>
      </w:del>
    </w:p>
    <w:p w14:paraId="0F4BC08C" w14:textId="283D3C93" w:rsidR="00A83C67" w:rsidRPr="00193572" w:rsidRDefault="00A83C67" w:rsidP="00BE4D3B">
      <w:pPr>
        <w:pStyle w:val="HeadingMismach1"/>
        <w:numPr>
          <w:ilvl w:val="0"/>
          <w:numId w:val="1"/>
        </w:numPr>
        <w:spacing w:after="0" w:line="360" w:lineRule="auto"/>
        <w:rPr>
          <w:rFonts w:ascii="David" w:hAnsi="David" w:cs="David"/>
        </w:rPr>
      </w:pPr>
      <w:r w:rsidRPr="00193572">
        <w:rPr>
          <w:rFonts w:ascii="David" w:hAnsi="David" w:cs="David"/>
          <w:rtl/>
        </w:rPr>
        <w:t xml:space="preserve">יובהר, מתן הסעד המבוקש יגדיל בצורה משמעותית ביותר, אפילו דרמטית, את שטח הדירה ואת ערכה – ובהתאם את שווי זכויותיהם של יורשי </w:t>
      </w:r>
      <w:r w:rsidR="00BD3534" w:rsidRPr="00193572">
        <w:rPr>
          <w:rFonts w:ascii="David" w:hAnsi="David" w:cs="David"/>
          <w:rtl/>
        </w:rPr>
        <w:t>המנוחה</w:t>
      </w:r>
      <w:r w:rsidRPr="00193572">
        <w:rPr>
          <w:rFonts w:ascii="David" w:hAnsi="David" w:cs="David"/>
          <w:rtl/>
        </w:rPr>
        <w:t xml:space="preserve"> – ללא כל פגיעה בהם. אך גם בהנחה שיורשי </w:t>
      </w:r>
      <w:r w:rsidR="00BD3534" w:rsidRPr="00193572">
        <w:rPr>
          <w:rFonts w:ascii="David" w:hAnsi="David" w:cs="David"/>
          <w:rtl/>
        </w:rPr>
        <w:t>המנוחה</w:t>
      </w:r>
      <w:r w:rsidRPr="00193572">
        <w:rPr>
          <w:rFonts w:ascii="David" w:hAnsi="David" w:cs="David"/>
          <w:rtl/>
        </w:rPr>
        <w:t xml:space="preserve"> – יהיו מי שיהיו – היו מתנגדים לפרויקט, ואין כל סיבה שהיו עושים כן, שכן אינם מתגוררים בדירה והוצאת הפרויקט אל הפועל רק מיטיבה עמם – הרי שעל פי חוק פינוי ובינוי (פיצויים), תשס"ו-2006 (להלן: "</w:t>
      </w:r>
      <w:r w:rsidRPr="00193572">
        <w:rPr>
          <w:rFonts w:ascii="David" w:hAnsi="David" w:cs="David"/>
          <w:b/>
          <w:bCs/>
          <w:rtl/>
        </w:rPr>
        <w:t>חוק פינוי בינוי</w:t>
      </w:r>
      <w:r w:rsidRPr="00193572">
        <w:rPr>
          <w:rFonts w:ascii="David" w:hAnsi="David" w:cs="David"/>
          <w:rtl/>
        </w:rPr>
        <w:t xml:space="preserve">"), </w:t>
      </w:r>
      <w:del w:id="259" w:author="Adi Tal" w:date="2021-04-22T20:40:00Z">
        <w:r w:rsidRPr="00193572" w:rsidDel="00662A0D">
          <w:rPr>
            <w:rFonts w:ascii="David" w:hAnsi="David" w:cs="David"/>
            <w:rtl/>
          </w:rPr>
          <w:delText xml:space="preserve">למבקשים </w:delText>
        </w:r>
      </w:del>
      <w:ins w:id="260" w:author="Adi Tal" w:date="2021-04-22T20:40:00Z">
        <w:r w:rsidR="00662A0D">
          <w:rPr>
            <w:rFonts w:ascii="David" w:hAnsi="David" w:cs="David" w:hint="cs"/>
            <w:rtl/>
          </w:rPr>
          <w:t>לתובעים</w:t>
        </w:r>
        <w:r w:rsidR="00662A0D" w:rsidRPr="00193572">
          <w:rPr>
            <w:rFonts w:ascii="David" w:hAnsi="David" w:cs="David"/>
            <w:rtl/>
          </w:rPr>
          <w:t xml:space="preserve"> </w:t>
        </w:r>
      </w:ins>
      <w:r w:rsidRPr="00193572">
        <w:rPr>
          <w:rFonts w:ascii="David" w:hAnsi="David" w:cs="David"/>
          <w:rtl/>
        </w:rPr>
        <w:t xml:space="preserve">היתה עומדת הזכות לנהל את ההליך מול יורשי </w:t>
      </w:r>
      <w:r w:rsidR="00BD3534" w:rsidRPr="00193572">
        <w:rPr>
          <w:rFonts w:ascii="David" w:hAnsi="David" w:cs="David"/>
          <w:rtl/>
        </w:rPr>
        <w:t>המנוחה</w:t>
      </w:r>
      <w:r w:rsidRPr="00193572">
        <w:rPr>
          <w:rFonts w:ascii="David" w:hAnsi="David" w:cs="David"/>
          <w:rtl/>
        </w:rPr>
        <w:t xml:space="preserve"> במסגרת חוק זה ולבית המשפט היתה, כאמור, הסמכות גם לאכוף עליהם את ההתקשרות בהסכם. לאור התמורה לבעלי הזכויות; ולאור אחוז החתימות של בעלי הזכויות הגבוה ביותר (מעל 99% כאמור); ולאור העובדה כי יתר בעלי הזכויות בדירה חתמו על ההסכם,  ובכללם </w:t>
      </w:r>
      <w:del w:id="261" w:author="Adi Tal" w:date="2021-04-22T20:42:00Z">
        <w:r w:rsidRPr="00193572" w:rsidDel="00662A0D">
          <w:rPr>
            <w:rFonts w:ascii="David" w:hAnsi="David" w:cs="David"/>
            <w:rtl/>
          </w:rPr>
          <w:delText xml:space="preserve">המשיבים </w:delText>
        </w:r>
      </w:del>
      <w:ins w:id="262" w:author="Adi Tal" w:date="2021-04-22T20:42:00Z">
        <w:r w:rsidR="00662A0D">
          <w:rPr>
            <w:rFonts w:ascii="David" w:hAnsi="David" w:cs="David" w:hint="cs"/>
            <w:rtl/>
          </w:rPr>
          <w:t>הנתבעים</w:t>
        </w:r>
        <w:r w:rsidR="00662A0D" w:rsidRPr="00193572">
          <w:rPr>
            <w:rFonts w:ascii="David" w:hAnsi="David" w:cs="David"/>
            <w:rtl/>
          </w:rPr>
          <w:t xml:space="preserve"> </w:t>
        </w:r>
      </w:ins>
      <w:r w:rsidR="007E3384" w:rsidRPr="00193572">
        <w:rPr>
          <w:rFonts w:ascii="David" w:hAnsi="David" w:cs="David"/>
          <w:rtl/>
        </w:rPr>
        <w:t>3-2</w:t>
      </w:r>
      <w:r w:rsidRPr="00193572">
        <w:rPr>
          <w:rFonts w:ascii="David" w:hAnsi="David" w:cs="David"/>
          <w:rtl/>
        </w:rPr>
        <w:t xml:space="preserve"> בעלי מחצית הזכויות בדירה, הרי שאין חולק שדינו של הליך זה היה שיורשי </w:t>
      </w:r>
      <w:r w:rsidR="00BD3534" w:rsidRPr="00193572">
        <w:rPr>
          <w:rFonts w:ascii="David" w:hAnsi="David" w:cs="David"/>
          <w:rtl/>
        </w:rPr>
        <w:t>המנוחה</w:t>
      </w:r>
      <w:r w:rsidRPr="00193572">
        <w:rPr>
          <w:rFonts w:ascii="David" w:hAnsi="David" w:cs="David"/>
          <w:rtl/>
        </w:rPr>
        <w:t xml:space="preserve"> היו חותמים על ההסכם בלאו הכי. </w:t>
      </w:r>
    </w:p>
    <w:p w14:paraId="68266BEF" w14:textId="5DC6A424" w:rsidR="00A83C67" w:rsidRPr="00193572" w:rsidDel="00662A0D" w:rsidRDefault="00A83C67" w:rsidP="00BE4D3B">
      <w:pPr>
        <w:pStyle w:val="HeadingMismach1"/>
        <w:numPr>
          <w:ilvl w:val="0"/>
          <w:numId w:val="1"/>
        </w:numPr>
        <w:spacing w:after="0" w:line="360" w:lineRule="auto"/>
        <w:rPr>
          <w:del w:id="263" w:author="Adi Tal" w:date="2021-04-22T20:35:00Z"/>
          <w:rFonts w:ascii="David" w:hAnsi="David" w:cs="David"/>
        </w:rPr>
      </w:pPr>
      <w:del w:id="264" w:author="Adi Tal" w:date="2021-04-22T20:35:00Z">
        <w:r w:rsidRPr="00193572" w:rsidDel="00662A0D">
          <w:rPr>
            <w:rFonts w:ascii="David" w:hAnsi="David" w:cs="David"/>
            <w:rtl/>
          </w:rPr>
          <w:delText xml:space="preserve">עוד, יוזכר כי על פי ההלכה הידועה "חוג העניינים היכולים להתברר בהמרצת פתיחה אינו סגור והשיקול העיקרי צריך להיות בכל מקרה ומקרה אם הדיון בדרך מקוצרת זו יעשה צדק עם שני הצדדים ולא יקפח אף אחד מהם" [ע"א 206/79 </w:delText>
        </w:r>
        <w:r w:rsidRPr="00193572" w:rsidDel="00662A0D">
          <w:rPr>
            <w:rFonts w:ascii="David" w:hAnsi="David" w:cs="David"/>
            <w:b/>
            <w:bCs/>
            <w:rtl/>
          </w:rPr>
          <w:delText>זיגפריד ריטברג נ' פרץ נסים ואח'</w:delText>
        </w:r>
        <w:r w:rsidRPr="00193572" w:rsidDel="00662A0D">
          <w:rPr>
            <w:rFonts w:ascii="David" w:hAnsi="David" w:cs="David"/>
            <w:rtl/>
          </w:rPr>
          <w:delText xml:space="preserve">, פ"ד לד(3) 314, 320 (1980)] וכן נאמר בע"א 17/84 </w:delText>
        </w:r>
        <w:r w:rsidRPr="00193572" w:rsidDel="00662A0D">
          <w:rPr>
            <w:rFonts w:ascii="David" w:hAnsi="David" w:cs="David"/>
            <w:b/>
            <w:bCs/>
            <w:rtl/>
          </w:rPr>
          <w:delText>מלכין אלקרוניקס אינטרנשיונל אינק. נ' החברה אי.טי.טי שאוב לורנץ – בטריבססגזלשפט מ.ב.ה</w:delText>
        </w:r>
        <w:r w:rsidRPr="00193572" w:rsidDel="00662A0D">
          <w:rPr>
            <w:rFonts w:ascii="David" w:hAnsi="David" w:cs="David"/>
            <w:rtl/>
          </w:rPr>
          <w:delText xml:space="preserve"> מא(2) 417 (1987):</w:delText>
        </w:r>
      </w:del>
    </w:p>
    <w:p w14:paraId="2507AF0E" w14:textId="569F3A27" w:rsidR="00A83C67" w:rsidRPr="00193572" w:rsidDel="00662A0D" w:rsidRDefault="00A83C67" w:rsidP="00BE4D3B">
      <w:pPr>
        <w:pStyle w:val="10"/>
        <w:spacing w:after="0"/>
        <w:rPr>
          <w:del w:id="265" w:author="Adi Tal" w:date="2021-04-22T20:35:00Z"/>
          <w:rFonts w:ascii="David" w:hAnsi="David" w:cs="David"/>
        </w:rPr>
      </w:pPr>
      <w:del w:id="266" w:author="Adi Tal" w:date="2021-04-22T20:35:00Z">
        <w:r w:rsidRPr="00193572" w:rsidDel="00662A0D">
          <w:rPr>
            <w:rFonts w:ascii="David" w:hAnsi="David" w:cs="David"/>
            <w:rtl/>
          </w:rPr>
          <w:delText>"כידוע, מסור לערכאה הדיונית שיקול-דעת רחב בשאלה, אם ראוי התיק המונח לפניה להתברר בהמרצת-פתיחה או בסדר דין רגיל"</w:delText>
        </w:r>
      </w:del>
    </w:p>
    <w:p w14:paraId="32D36FE6" w14:textId="0F900197" w:rsidR="00A83C67" w:rsidRPr="00193572" w:rsidDel="00662A0D" w:rsidRDefault="00A83C67" w:rsidP="00BE4D3B">
      <w:pPr>
        <w:pStyle w:val="HeadingMismach1"/>
        <w:numPr>
          <w:ilvl w:val="0"/>
          <w:numId w:val="1"/>
        </w:numPr>
        <w:spacing w:after="0" w:line="360" w:lineRule="auto"/>
        <w:rPr>
          <w:del w:id="267" w:author="Adi Tal" w:date="2021-04-22T20:35:00Z"/>
          <w:rFonts w:ascii="David" w:hAnsi="David" w:cs="David"/>
        </w:rPr>
      </w:pPr>
      <w:del w:id="268" w:author="Adi Tal" w:date="2021-04-22T20:35:00Z">
        <w:r w:rsidRPr="00193572" w:rsidDel="00662A0D">
          <w:rPr>
            <w:rFonts w:ascii="David" w:hAnsi="David" w:cs="David"/>
            <w:rtl/>
          </w:rPr>
          <w:delText>משכך, ומשהסעד המתבקש מצוי בסמכותו של בית משפט נכבד זה, מתבקש הוא לדון בתביעה בדרך של המרצת פתיחה.</w:delText>
        </w:r>
      </w:del>
    </w:p>
    <w:p w14:paraId="74788CCA" w14:textId="77777777" w:rsidR="00A83C67" w:rsidRPr="00193572" w:rsidRDefault="00A83C67" w:rsidP="00072FDA">
      <w:pPr>
        <w:pStyle w:val="Heading2"/>
        <w:spacing w:before="0" w:after="0" w:line="360" w:lineRule="auto"/>
        <w:rPr>
          <w:rFonts w:ascii="David" w:hAnsi="David" w:cs="David"/>
          <w:sz w:val="24"/>
          <w:szCs w:val="24"/>
        </w:rPr>
        <w:pPrChange w:id="269" w:author="Adi Tal" w:date="2021-04-22T20:59:00Z">
          <w:pPr>
            <w:pStyle w:val="Heading2"/>
            <w:numPr>
              <w:ilvl w:val="1"/>
              <w:numId w:val="23"/>
            </w:numPr>
            <w:spacing w:before="0" w:after="0" w:line="360" w:lineRule="auto"/>
            <w:ind w:left="720" w:hanging="360"/>
          </w:pPr>
        </w:pPrChange>
      </w:pPr>
      <w:r w:rsidRPr="00193572">
        <w:rPr>
          <w:rFonts w:ascii="David" w:hAnsi="David" w:cs="David"/>
          <w:sz w:val="24"/>
          <w:szCs w:val="24"/>
          <w:rtl/>
        </w:rPr>
        <w:t>זכות הקניין הינה זכות יחסית ויש לאזנה למול זכויות ואינטרסים שונים</w:t>
      </w:r>
    </w:p>
    <w:p w14:paraId="4FBE111A" w14:textId="708FE3AB" w:rsidR="00A83C67" w:rsidRPr="00193572" w:rsidRDefault="00A83C67" w:rsidP="00BE4D3B">
      <w:pPr>
        <w:pStyle w:val="HeadingMismach1"/>
        <w:numPr>
          <w:ilvl w:val="0"/>
          <w:numId w:val="1"/>
        </w:numPr>
        <w:spacing w:after="0" w:line="360" w:lineRule="auto"/>
        <w:rPr>
          <w:rFonts w:ascii="David" w:hAnsi="David" w:cs="David"/>
        </w:rPr>
      </w:pPr>
      <w:r w:rsidRPr="00193572">
        <w:rPr>
          <w:rFonts w:ascii="David" w:hAnsi="David" w:cs="David"/>
          <w:rtl/>
        </w:rPr>
        <w:t xml:space="preserve">לטעמם של </w:t>
      </w:r>
      <w:del w:id="270" w:author="Adi Tal" w:date="2021-04-22T20:36:00Z">
        <w:r w:rsidRPr="00193572" w:rsidDel="00662A0D">
          <w:rPr>
            <w:rFonts w:ascii="David" w:hAnsi="David" w:cs="David"/>
            <w:rtl/>
          </w:rPr>
          <w:delText xml:space="preserve">המבקשים </w:delText>
        </w:r>
      </w:del>
      <w:ins w:id="271" w:author="Adi Tal" w:date="2021-04-22T20:36:00Z">
        <w:r w:rsidR="00662A0D">
          <w:rPr>
            <w:rFonts w:ascii="David" w:hAnsi="David" w:cs="David" w:hint="cs"/>
            <w:rtl/>
          </w:rPr>
          <w:t>התובעים</w:t>
        </w:r>
        <w:r w:rsidR="00662A0D" w:rsidRPr="00193572">
          <w:rPr>
            <w:rFonts w:ascii="David" w:hAnsi="David" w:cs="David"/>
            <w:rtl/>
          </w:rPr>
          <w:t xml:space="preserve"> </w:t>
        </w:r>
      </w:ins>
      <w:r w:rsidRPr="00193572">
        <w:rPr>
          <w:rFonts w:ascii="David" w:hAnsi="David" w:cs="David"/>
          <w:rtl/>
        </w:rPr>
        <w:t xml:space="preserve">אין בקבלת </w:t>
      </w:r>
      <w:del w:id="272" w:author="Adi Tal" w:date="2021-04-22T20:36:00Z">
        <w:r w:rsidRPr="00193572" w:rsidDel="00662A0D">
          <w:rPr>
            <w:rFonts w:ascii="David" w:hAnsi="David" w:cs="David"/>
            <w:rtl/>
          </w:rPr>
          <w:delText xml:space="preserve">בקשתם </w:delText>
        </w:r>
      </w:del>
      <w:ins w:id="273" w:author="Adi Tal" w:date="2021-04-22T20:36:00Z">
        <w:r w:rsidR="00662A0D">
          <w:rPr>
            <w:rFonts w:ascii="David" w:hAnsi="David" w:cs="David" w:hint="cs"/>
            <w:rtl/>
          </w:rPr>
          <w:t>תביעתם</w:t>
        </w:r>
        <w:r w:rsidR="00662A0D" w:rsidRPr="00193572">
          <w:rPr>
            <w:rFonts w:ascii="David" w:hAnsi="David" w:cs="David"/>
            <w:rtl/>
          </w:rPr>
          <w:t xml:space="preserve"> </w:t>
        </w:r>
      </w:ins>
      <w:r w:rsidRPr="00193572">
        <w:rPr>
          <w:rFonts w:ascii="David" w:hAnsi="David" w:cs="David"/>
          <w:rtl/>
        </w:rPr>
        <w:t xml:space="preserve">כל פגיעה דה-פקטו בזכות הקניין של </w:t>
      </w:r>
      <w:del w:id="274" w:author="Adi Tal" w:date="2021-04-22T20:36:00Z">
        <w:r w:rsidRPr="00193572" w:rsidDel="00662A0D">
          <w:rPr>
            <w:rFonts w:ascii="David" w:hAnsi="David" w:cs="David"/>
            <w:rtl/>
          </w:rPr>
          <w:delText>המשיבים</w:delText>
        </w:r>
      </w:del>
      <w:ins w:id="275" w:author="Adi Tal" w:date="2021-04-22T20:36:00Z">
        <w:r w:rsidR="00662A0D">
          <w:rPr>
            <w:rFonts w:ascii="David" w:hAnsi="David" w:cs="David" w:hint="cs"/>
            <w:rtl/>
          </w:rPr>
          <w:t>הנתבעים</w:t>
        </w:r>
      </w:ins>
      <w:r w:rsidRPr="00193572">
        <w:rPr>
          <w:rFonts w:ascii="David" w:hAnsi="David" w:cs="David"/>
          <w:rtl/>
        </w:rPr>
        <w:t>. עם זאת, למען הזהירות, תובא עתה התשתית המשפטית הראויה לנסיבות שלפנינו.</w:t>
      </w:r>
    </w:p>
    <w:p w14:paraId="49A2E5B1" w14:textId="77777777" w:rsidR="00A83C67" w:rsidRPr="00193572" w:rsidRDefault="00A83C67" w:rsidP="00BE4D3B">
      <w:pPr>
        <w:pStyle w:val="HeadingMismach1"/>
        <w:numPr>
          <w:ilvl w:val="0"/>
          <w:numId w:val="1"/>
        </w:numPr>
        <w:spacing w:after="0" w:line="360" w:lineRule="auto"/>
        <w:rPr>
          <w:rFonts w:ascii="David" w:hAnsi="David" w:cs="David"/>
          <w:rtl/>
        </w:rPr>
      </w:pPr>
      <w:r w:rsidRPr="00193572">
        <w:rPr>
          <w:rFonts w:ascii="David" w:hAnsi="David" w:cs="David"/>
          <w:rtl/>
        </w:rPr>
        <w:t>אין צורך להכביר במילים אודות מעמדה של זכות הקניין, שזכתה למעמד חוקתי במשפט הישראלי ולהגנה נרחבת בפסיקות בית המשפט. יחד עם זאת, נפסק כי זכות הקניין אינה זכות מוחלטת, אלא זכות יחסית, ובדומה לזכויות חוקתיות אחרות, ייתכנו נסיבות מסוימות בהן היקף ההגנה על הזכות יהא מצומצם יותר.</w:t>
      </w:r>
    </w:p>
    <w:p w14:paraId="09528993" w14:textId="77777777" w:rsidR="00A83C67" w:rsidRPr="00193572" w:rsidRDefault="00A83C67" w:rsidP="00BE4D3B">
      <w:pPr>
        <w:pStyle w:val="HeadingMismach1"/>
        <w:numPr>
          <w:ilvl w:val="0"/>
          <w:numId w:val="1"/>
        </w:numPr>
        <w:spacing w:after="0" w:line="360" w:lineRule="auto"/>
        <w:rPr>
          <w:rFonts w:ascii="David" w:hAnsi="David" w:cs="David"/>
          <w:rtl/>
        </w:rPr>
      </w:pPr>
      <w:r w:rsidRPr="00193572">
        <w:rPr>
          <w:rFonts w:ascii="David" w:hAnsi="David" w:cs="David"/>
          <w:rtl/>
        </w:rPr>
        <w:t>התפיסה המרוככת של זכות הקניין נובעת מן האיזון המתחייב שבין הפן הפרטי של הקניין – שבמסגרתו באה לידי ביטוי שליטתו של האדם, ובין הפן הציבורי של אותו קניין – במסגרתו מתקיים הקניין כחלק ממארג חברתי רחב, והשימוש בו משפיע על פרטים אחרים ועל הגשמת האינטרסים הציבוריים. איזון זה הוא המקבע את יחסיותה של זכות הקניין.</w:t>
      </w:r>
    </w:p>
    <w:p w14:paraId="3E7490D0" w14:textId="77777777" w:rsidR="00A83C67" w:rsidRPr="00193572" w:rsidRDefault="00A83C67" w:rsidP="00BE4D3B">
      <w:pPr>
        <w:pStyle w:val="HeadingMismach1"/>
        <w:numPr>
          <w:ilvl w:val="0"/>
          <w:numId w:val="1"/>
        </w:numPr>
        <w:spacing w:after="0" w:line="360" w:lineRule="auto"/>
        <w:rPr>
          <w:rFonts w:ascii="David" w:hAnsi="David" w:cs="David"/>
          <w:rtl/>
        </w:rPr>
      </w:pPr>
      <w:r w:rsidRPr="00193572">
        <w:rPr>
          <w:rFonts w:ascii="David" w:hAnsi="David" w:cs="David"/>
          <w:rtl/>
        </w:rPr>
        <w:t xml:space="preserve">מעמדה של זכות הקניין כיחסית מתבטאת בעת"מ 2775/01 </w:t>
      </w:r>
      <w:r w:rsidRPr="00193572">
        <w:rPr>
          <w:rFonts w:ascii="David" w:hAnsi="David" w:cs="David"/>
          <w:b/>
          <w:bCs/>
          <w:rtl/>
        </w:rPr>
        <w:t>שרגא ויטנר נ' הוועדה המקומית לתכנון ולבנייה "שרונים"</w:t>
      </w:r>
      <w:r w:rsidRPr="00193572">
        <w:rPr>
          <w:rFonts w:ascii="David" w:hAnsi="David" w:cs="David"/>
          <w:rtl/>
        </w:rPr>
        <w:t xml:space="preserve">, ס(2) ,230 (2005) (פס' 13 לפסק דינה של השו' בייניש): </w:t>
      </w:r>
    </w:p>
    <w:p w14:paraId="18E44F2F" w14:textId="77777777" w:rsidR="00A83C67" w:rsidRPr="00193572" w:rsidRDefault="00A83C67" w:rsidP="00BE4D3B">
      <w:pPr>
        <w:pStyle w:val="10"/>
        <w:spacing w:after="0"/>
        <w:rPr>
          <w:rFonts w:ascii="David" w:hAnsi="David" w:cs="David"/>
          <w:rtl/>
        </w:rPr>
      </w:pPr>
      <w:r w:rsidRPr="00193572">
        <w:rPr>
          <w:rFonts w:ascii="David" w:hAnsi="David" w:cs="David"/>
          <w:rtl/>
        </w:rPr>
        <w:lastRenderedPageBreak/>
        <w:t xml:space="preserve">"זכות הקניין, כזכויות יסוד אחרות, היא זכות יחסית שיש לאזנה עם אינטרסים ציבוריים וזכויות אחרות." </w:t>
      </w:r>
    </w:p>
    <w:p w14:paraId="09BE8CD4" w14:textId="77777777" w:rsidR="00A83C67" w:rsidRPr="00193572" w:rsidRDefault="00A83C67" w:rsidP="00BE4D3B">
      <w:pPr>
        <w:pStyle w:val="HeadingMismach1"/>
        <w:numPr>
          <w:ilvl w:val="0"/>
          <w:numId w:val="1"/>
        </w:numPr>
        <w:spacing w:after="0" w:line="360" w:lineRule="auto"/>
        <w:rPr>
          <w:rFonts w:ascii="David" w:hAnsi="David" w:cs="David"/>
          <w:rtl/>
        </w:rPr>
      </w:pPr>
      <w:r w:rsidRPr="00193572">
        <w:rPr>
          <w:rFonts w:ascii="David" w:hAnsi="David" w:cs="David"/>
          <w:rtl/>
        </w:rPr>
        <w:t xml:space="preserve">עריכת האיזון בין זכות הקניין לזכויות אחרות נדונה בע"א 3511/13 </w:t>
      </w:r>
      <w:r w:rsidRPr="00193572">
        <w:rPr>
          <w:rFonts w:ascii="David" w:hAnsi="David" w:cs="David"/>
          <w:b/>
          <w:bCs/>
          <w:rtl/>
        </w:rPr>
        <w:t xml:space="preserve">רגינה שורצברגר נ' שלום מרין </w:t>
      </w:r>
      <w:r w:rsidRPr="00193572">
        <w:rPr>
          <w:rFonts w:ascii="David" w:hAnsi="David" w:cs="David"/>
          <w:rtl/>
        </w:rPr>
        <w:t xml:space="preserve">(פורסם בנבו, 24.07.2014) (להלן: </w:t>
      </w:r>
      <w:r w:rsidRPr="00193572">
        <w:rPr>
          <w:rFonts w:ascii="David" w:hAnsi="David" w:cs="David"/>
          <w:b/>
          <w:bCs/>
          <w:rtl/>
        </w:rPr>
        <w:t>"פרשת שורצברגר"</w:t>
      </w:r>
      <w:r w:rsidRPr="00193572">
        <w:rPr>
          <w:rFonts w:ascii="David" w:hAnsi="David" w:cs="David"/>
          <w:rtl/>
        </w:rPr>
        <w:t>):</w:t>
      </w:r>
    </w:p>
    <w:p w14:paraId="6E2D50D1" w14:textId="77777777" w:rsidR="00A83C67" w:rsidRPr="00193572" w:rsidRDefault="00A83C67" w:rsidP="00BE4D3B">
      <w:pPr>
        <w:pStyle w:val="10"/>
        <w:spacing w:after="0"/>
        <w:rPr>
          <w:rFonts w:ascii="David" w:hAnsi="David" w:cs="David"/>
          <w:rtl/>
        </w:rPr>
      </w:pPr>
      <w:r w:rsidRPr="00193572">
        <w:rPr>
          <w:rFonts w:ascii="David" w:hAnsi="David" w:cs="David"/>
          <w:rtl/>
        </w:rPr>
        <w:t xml:space="preserve">"אין משמעו של מעמדה החוקתי של זכות הקניין כי בכל מקרה בו ניצבת היא על כף המאזניים למול אינטרסים נוגדים נוטה הכף לכיוונה. </w:t>
      </w:r>
      <w:r w:rsidRPr="00193572">
        <w:rPr>
          <w:rFonts w:ascii="David" w:hAnsi="David" w:cs="David"/>
          <w:b/>
          <w:bCs/>
          <w:rtl/>
        </w:rPr>
        <w:t xml:space="preserve">אין היא זכות מוחלטת, ולעתים פגיעה בה תוכר כהכרחית. אל מול זכותו של הפרט להגנה על קניינו, עומדים, בין היתר, האינטרס הציבורי </w:t>
      </w:r>
      <w:r w:rsidRPr="00193572">
        <w:rPr>
          <w:rFonts w:ascii="David" w:hAnsi="David" w:cs="David"/>
          <w:rtl/>
        </w:rPr>
        <w:t xml:space="preserve">[...] דיני התכנון והבניה משמשים כלי להשגתם של יעדים אלו, תוך איזון בין קניינו של היחיד לצרכי הציבור, כאשר לעיתים גוברים האחרונים". (פסקה 21 לפסק דינו של השופט דנציגר). </w:t>
      </w:r>
    </w:p>
    <w:p w14:paraId="5B825DC8" w14:textId="77777777" w:rsidR="00A83C67" w:rsidRPr="00193572" w:rsidRDefault="00A83C67" w:rsidP="00BE4D3B">
      <w:pPr>
        <w:pStyle w:val="HeadingMismach1"/>
        <w:numPr>
          <w:ilvl w:val="0"/>
          <w:numId w:val="1"/>
        </w:numPr>
        <w:spacing w:after="0" w:line="360" w:lineRule="auto"/>
        <w:rPr>
          <w:rFonts w:ascii="David" w:hAnsi="David" w:cs="David"/>
          <w:rtl/>
        </w:rPr>
      </w:pPr>
      <w:r w:rsidRPr="00193572">
        <w:rPr>
          <w:rFonts w:ascii="David" w:hAnsi="David" w:cs="David"/>
          <w:rtl/>
        </w:rPr>
        <w:t xml:space="preserve">דוגמאות רבות הן לגבולותיה של זכות הקניין, ולהגמשתה כחלק מאיזון הנעשה למול זכויות ואינטרסים אחרים [ור' מאמרו של פרופ' ויסמן "הגנה חוקתית לקניין" הפרקליט מב (ב) (תשנ"ה) (להלן: </w:t>
      </w:r>
      <w:r w:rsidRPr="00193572">
        <w:rPr>
          <w:rFonts w:ascii="David" w:hAnsi="David" w:cs="David"/>
          <w:b/>
          <w:bCs/>
          <w:rtl/>
        </w:rPr>
        <w:t>"ויסמן"</w:t>
      </w:r>
      <w:r w:rsidRPr="00193572">
        <w:rPr>
          <w:rFonts w:ascii="David" w:hAnsi="David" w:cs="David"/>
          <w:rtl/>
        </w:rPr>
        <w:t>)]. בעניינו, יש להזכיר את חוק פינוי ובינוי (פיצויים), התשס"ה-2005 (ואף את תיקונו האחרון שאושר וייכנס לתוקפו בתוך ימים ספורים, שזכה לכינוי "חוק דייר סרבן") שכל כולו אומר הגבלת קשיחותה של הזכות הקניינית. ובזה נרחיב בהמשך.</w:t>
      </w:r>
    </w:p>
    <w:p w14:paraId="3354A53D" w14:textId="77777777" w:rsidR="00A83C67" w:rsidRPr="00193572" w:rsidRDefault="00A83C67" w:rsidP="00BE4D3B">
      <w:pPr>
        <w:pStyle w:val="HeadingMismach1"/>
        <w:numPr>
          <w:ilvl w:val="0"/>
          <w:numId w:val="1"/>
        </w:numPr>
        <w:spacing w:after="0" w:line="360" w:lineRule="auto"/>
        <w:rPr>
          <w:rFonts w:ascii="David" w:hAnsi="David" w:cs="David"/>
          <w:rtl/>
        </w:rPr>
      </w:pPr>
      <w:r w:rsidRPr="00193572">
        <w:rPr>
          <w:rFonts w:ascii="David" w:hAnsi="David" w:cs="David"/>
          <w:rtl/>
        </w:rPr>
        <w:t xml:space="preserve">יתר על כן, יש הסבורים כי הזכות להגנת הקניין נחותה במידה מסוימת מזכויות היסוד האחרות של האדם. כך למשל ניכר היחס המסויג במשפט הבינלאומי, וישנן מספר מדינות שאף נמנעו מעיגון הזכות כחוקתית (כקנדה והודו – ר': ויסמן, 259-260). זאת, בדיוק בשל החשש שמא תכביד הגנה חוקתית על הקניין, בסוגיות הטלת הגבלות בשימוש, הוראות חוק בדבר תכנון ובניה ובדבר רפורמות קרקעיות העתידות להתבצע וכיוצ"ב. </w:t>
      </w:r>
    </w:p>
    <w:p w14:paraId="5153D7FF" w14:textId="77777777" w:rsidR="00A83C67" w:rsidRPr="00193572" w:rsidRDefault="00A83C67" w:rsidP="00BE4D3B">
      <w:pPr>
        <w:pStyle w:val="HeadingMismach1"/>
        <w:numPr>
          <w:ilvl w:val="0"/>
          <w:numId w:val="1"/>
        </w:numPr>
        <w:spacing w:after="0" w:line="360" w:lineRule="auto"/>
        <w:rPr>
          <w:rFonts w:ascii="David" w:hAnsi="David" w:cs="David"/>
          <w:rtl/>
        </w:rPr>
      </w:pPr>
      <w:r w:rsidRPr="00193572">
        <w:rPr>
          <w:rFonts w:ascii="David" w:hAnsi="David" w:cs="David"/>
          <w:rtl/>
        </w:rPr>
        <w:t xml:space="preserve">אם כן, כיצד ובאילו נסיבות ניתן יהיה לפגוע בזכות הקניין? סוגיה זו נדונה ונענתה בבג"ץ 10356/02 </w:t>
      </w:r>
      <w:r w:rsidRPr="00193572">
        <w:rPr>
          <w:rFonts w:ascii="David" w:hAnsi="David" w:cs="David"/>
          <w:b/>
          <w:bCs/>
          <w:rtl/>
        </w:rPr>
        <w:t>יואב הס נ' מפקד כוחות צה"ל בגדה המערבית, אלוף פיקוד מרכז</w:t>
      </w:r>
      <w:r w:rsidRPr="00193572">
        <w:rPr>
          <w:rFonts w:ascii="David" w:hAnsi="David" w:cs="David"/>
          <w:rtl/>
        </w:rPr>
        <w:t>, נח(3) 443 (2004):</w:t>
      </w:r>
    </w:p>
    <w:p w14:paraId="18922C61" w14:textId="77777777" w:rsidR="00A83C67" w:rsidRPr="00193572" w:rsidRDefault="00A83C67" w:rsidP="00BE4D3B">
      <w:pPr>
        <w:pStyle w:val="10"/>
        <w:spacing w:after="0"/>
        <w:rPr>
          <w:rFonts w:ascii="David" w:hAnsi="David" w:cs="David"/>
          <w:rtl/>
        </w:rPr>
      </w:pPr>
      <w:r w:rsidRPr="00193572">
        <w:rPr>
          <w:rFonts w:ascii="David" w:hAnsi="David" w:cs="David"/>
          <w:rtl/>
        </w:rPr>
        <w:t xml:space="preserve">"מקום שנדרש לקדם מטרות חברתיות ראויות אחרות, ובהן קידומן של זכויות יסוד חוקתיות אחרות של הזולת." (פס' 17 לפסק דינה של השופטת פרוקצ'יה). </w:t>
      </w:r>
    </w:p>
    <w:p w14:paraId="3ABD3771" w14:textId="77777777" w:rsidR="00A83C67" w:rsidRPr="00193572" w:rsidRDefault="00A83C67" w:rsidP="00BE4D3B">
      <w:pPr>
        <w:pStyle w:val="HeadingMismach1"/>
        <w:numPr>
          <w:ilvl w:val="0"/>
          <w:numId w:val="1"/>
        </w:numPr>
        <w:spacing w:after="0" w:line="360" w:lineRule="auto"/>
        <w:rPr>
          <w:rFonts w:ascii="David" w:hAnsi="David" w:cs="David"/>
        </w:rPr>
      </w:pPr>
      <w:r w:rsidRPr="00193572">
        <w:rPr>
          <w:rFonts w:ascii="David" w:hAnsi="David" w:cs="David"/>
          <w:rtl/>
        </w:rPr>
        <w:t xml:space="preserve">בענייננו עריכת האיזון כמתבקש מסעיף 8 לחוק יסוד: כבוד האדם וחירותו, מעלה כי הפגיעה המתבקשת בזכות הקניין הינה מידתית, מיועדת לתכלית ראויה ועולה בקנה אחד עם ערכיה של מדינת ישראל. </w:t>
      </w:r>
    </w:p>
    <w:p w14:paraId="0804B85B" w14:textId="470B7F66" w:rsidR="00A83C67" w:rsidRPr="00193572" w:rsidRDefault="00A83C67" w:rsidP="00BE4D3B">
      <w:pPr>
        <w:pStyle w:val="HeadingMismach1"/>
        <w:numPr>
          <w:ilvl w:val="0"/>
          <w:numId w:val="1"/>
        </w:numPr>
        <w:spacing w:after="0" w:line="360" w:lineRule="auto"/>
        <w:rPr>
          <w:rFonts w:ascii="David" w:hAnsi="David" w:cs="David"/>
        </w:rPr>
      </w:pPr>
      <w:r w:rsidRPr="00193572">
        <w:rPr>
          <w:rFonts w:ascii="David" w:hAnsi="David" w:cs="David"/>
          <w:rtl/>
        </w:rPr>
        <w:t xml:space="preserve">זאת, שכן כפי שנראה בהמשך הדברים, עיכוב הוצאתו לפועל של הפרויקט, עולה כדי פגיעה בזכויות יסוד חוקתיות אחרות של יתר בעלי הזכויות – שניצול זכויותיהן הקנייניות נמנע מהם, ובזכויותיהם הטבעיות של </w:t>
      </w:r>
      <w:del w:id="276" w:author="Adi Tal" w:date="2021-04-22T20:36:00Z">
        <w:r w:rsidRPr="00193572" w:rsidDel="00662A0D">
          <w:rPr>
            <w:rFonts w:ascii="David" w:hAnsi="David" w:cs="David"/>
            <w:rtl/>
          </w:rPr>
          <w:delText xml:space="preserve">המבקשים </w:delText>
        </w:r>
      </w:del>
      <w:ins w:id="277" w:author="Adi Tal" w:date="2021-04-22T20:36:00Z">
        <w:r w:rsidR="00662A0D">
          <w:rPr>
            <w:rFonts w:ascii="David" w:hAnsi="David" w:cs="David" w:hint="cs"/>
            <w:rtl/>
          </w:rPr>
          <w:t>התובעים</w:t>
        </w:r>
        <w:r w:rsidR="00662A0D" w:rsidRPr="00193572">
          <w:rPr>
            <w:rFonts w:ascii="David" w:hAnsi="David" w:cs="David"/>
            <w:rtl/>
          </w:rPr>
          <w:t xml:space="preserve"> </w:t>
        </w:r>
      </w:ins>
      <w:r w:rsidRPr="00193572">
        <w:rPr>
          <w:rFonts w:ascii="David" w:hAnsi="David" w:cs="David"/>
          <w:rtl/>
        </w:rPr>
        <w:t xml:space="preserve">שהשקיעו משאבים רבים בפרויקט. כן, עיכוב הפרויקט מהווה פגיעה בקידומן של מטרות חברתיות ראויות ברורות. </w:t>
      </w:r>
    </w:p>
    <w:p w14:paraId="3821276B" w14:textId="77777777" w:rsidR="00A83C67" w:rsidRPr="00193572" w:rsidRDefault="00A83C67" w:rsidP="00BE4D3B">
      <w:pPr>
        <w:pStyle w:val="HeadingMismach1"/>
        <w:numPr>
          <w:ilvl w:val="0"/>
          <w:numId w:val="1"/>
        </w:numPr>
        <w:spacing w:after="0" w:line="360" w:lineRule="auto"/>
        <w:rPr>
          <w:rFonts w:ascii="David" w:hAnsi="David" w:cs="David"/>
        </w:rPr>
      </w:pPr>
      <w:r w:rsidRPr="00193572">
        <w:rPr>
          <w:rFonts w:ascii="David" w:hAnsi="David" w:cs="David"/>
          <w:rtl/>
        </w:rPr>
        <w:t>מנגד, ה'פגיעה' כביכול, המתבקשת היא שולית, ועניינה ב</w:t>
      </w:r>
      <w:r w:rsidRPr="00193572">
        <w:rPr>
          <w:rFonts w:ascii="David" w:hAnsi="David" w:cs="David"/>
          <w:b/>
          <w:bCs/>
          <w:rtl/>
        </w:rPr>
        <w:t>ניהול</w:t>
      </w:r>
      <w:r w:rsidRPr="00193572">
        <w:rPr>
          <w:rFonts w:ascii="David" w:hAnsi="David" w:cs="David"/>
          <w:rtl/>
        </w:rPr>
        <w:t xml:space="preserve"> הקניין בלבד ולא בשלילתו או בשימוש בלתי סביר בו. אדרבא, מדובר בהשבחת הקניין ובהחלטה שבוודאי הייתה מתקבלת אילו היו בעלי הקניין נמצאים (לראיה: בעלי הדירות הידועים, כולם, חתמו על ההסכם). בנוסף, ברור כי אילו בעלי </w:t>
      </w:r>
      <w:r w:rsidRPr="00193572">
        <w:rPr>
          <w:rFonts w:ascii="David" w:hAnsi="David" w:cs="David"/>
          <w:rtl/>
        </w:rPr>
        <w:lastRenderedPageBreak/>
        <w:t xml:space="preserve">הקניין (ככל והם קיימים) כלל מודעים לבעלותם (ויש להניח שאינם), ברי שאינם מחזיקים בהסתמכות או ציפייה כלשהי בנוגע אליו. </w:t>
      </w:r>
    </w:p>
    <w:p w14:paraId="6AF1FBBA" w14:textId="77777777" w:rsidR="00A83C67" w:rsidRPr="00193572" w:rsidRDefault="00A83C67" w:rsidP="00BE4D3B">
      <w:pPr>
        <w:pStyle w:val="HeadingMismach1"/>
        <w:numPr>
          <w:ilvl w:val="0"/>
          <w:numId w:val="0"/>
        </w:numPr>
        <w:spacing w:after="0" w:line="360" w:lineRule="auto"/>
        <w:ind w:left="567"/>
        <w:rPr>
          <w:rFonts w:ascii="David" w:hAnsi="David" w:cs="David"/>
          <w:rtl/>
        </w:rPr>
      </w:pPr>
      <w:r w:rsidRPr="00193572">
        <w:rPr>
          <w:rFonts w:ascii="David" w:hAnsi="David" w:cs="David"/>
          <w:rtl/>
        </w:rPr>
        <w:t xml:space="preserve">מסקנת הדברים היא שהפגיעה המתבקשת – שלטעמנו כלל אינה פגיעה כלל – היא זניחה ביותר, שניתן להירפא עליה, בנוגע לקניין קטן בהיקפו, כשלמולה ניצבים זכויות ואינטרסים רבים כבדי משקל, פרטיים וציבוריים. </w:t>
      </w:r>
    </w:p>
    <w:p w14:paraId="6052EFD3" w14:textId="77777777" w:rsidR="00A83C67" w:rsidRPr="00193572" w:rsidRDefault="00A83C67" w:rsidP="00072FDA">
      <w:pPr>
        <w:pStyle w:val="Heading2"/>
        <w:spacing w:before="0" w:after="0" w:line="360" w:lineRule="auto"/>
        <w:rPr>
          <w:rFonts w:ascii="David" w:hAnsi="David" w:cs="David"/>
          <w:sz w:val="24"/>
          <w:szCs w:val="24"/>
        </w:rPr>
        <w:pPrChange w:id="278" w:author="Adi Tal" w:date="2021-04-22T20:59:00Z">
          <w:pPr>
            <w:pStyle w:val="Heading2"/>
            <w:numPr>
              <w:ilvl w:val="1"/>
              <w:numId w:val="23"/>
            </w:numPr>
            <w:spacing w:before="0" w:after="0" w:line="360" w:lineRule="auto"/>
            <w:ind w:left="720" w:hanging="360"/>
          </w:pPr>
        </w:pPrChange>
      </w:pPr>
      <w:r w:rsidRPr="00193572">
        <w:rPr>
          <w:rFonts w:ascii="David" w:hAnsi="David" w:cs="David"/>
          <w:sz w:val="24"/>
          <w:szCs w:val="24"/>
          <w:rtl/>
        </w:rPr>
        <w:t>הזכות הקניינית מצטמצמת גם לאור חוקי ההתחדשות העירונית</w:t>
      </w:r>
    </w:p>
    <w:p w14:paraId="68C76929" w14:textId="77777777" w:rsidR="00A83C67" w:rsidRPr="00193572" w:rsidRDefault="00A83C67" w:rsidP="00BE4D3B">
      <w:pPr>
        <w:pStyle w:val="HeadingMismach1"/>
        <w:numPr>
          <w:ilvl w:val="0"/>
          <w:numId w:val="1"/>
        </w:numPr>
        <w:spacing w:after="0" w:line="360" w:lineRule="auto"/>
        <w:rPr>
          <w:rFonts w:ascii="David" w:hAnsi="David" w:cs="David"/>
        </w:rPr>
      </w:pPr>
      <w:r w:rsidRPr="00193572">
        <w:rPr>
          <w:rFonts w:ascii="David" w:hAnsi="David" w:cs="David"/>
          <w:rtl/>
        </w:rPr>
        <w:t>בנוסף לביאור הכללי דלעיל, יש להדגיש כי חוקי ההתחדשות טומנים בקרבם מנגנונים אינהרנטיים של צמצום הזכות הקניינית – חיוב בפיצויים ואף הפקעת זכות ההתנגדות לפרויקט – ובכך הם מקרה פרטי ומובחן של צמצום הזכות. רוצה לומר, המחוקק קבע מראש כי האינטרס הציבורי בהתחדשות עירונית, בפיתוח ובהגנה על מבנים מצדיק כשלעצמו פגיעה מידתית בזכויות הקנייניות של בעלי הדירות.</w:t>
      </w:r>
    </w:p>
    <w:p w14:paraId="451A3F3B" w14:textId="77777777" w:rsidR="00A83C67" w:rsidRPr="00193572" w:rsidRDefault="00A83C67" w:rsidP="00BE4D3B">
      <w:pPr>
        <w:pStyle w:val="HeadingMismach1"/>
        <w:numPr>
          <w:ilvl w:val="0"/>
          <w:numId w:val="1"/>
        </w:numPr>
        <w:spacing w:after="0" w:line="360" w:lineRule="auto"/>
        <w:rPr>
          <w:rFonts w:ascii="David" w:hAnsi="David" w:cs="David"/>
        </w:rPr>
      </w:pPr>
      <w:r w:rsidRPr="00193572">
        <w:rPr>
          <w:rFonts w:ascii="David" w:hAnsi="David" w:cs="David"/>
          <w:rtl/>
        </w:rPr>
        <w:t xml:space="preserve"> במאמרו 'הגנה חוקתית לקניין' </w:t>
      </w:r>
      <w:r w:rsidRPr="00193572">
        <w:rPr>
          <w:rFonts w:ascii="David" w:hAnsi="David" w:cs="David"/>
          <w:b/>
          <w:bCs/>
          <w:rtl/>
        </w:rPr>
        <w:t xml:space="preserve">הפרקליט </w:t>
      </w:r>
      <w:r w:rsidRPr="00193572">
        <w:rPr>
          <w:rFonts w:ascii="David" w:hAnsi="David" w:cs="David"/>
          <w:rtl/>
        </w:rPr>
        <w:t>מב (ב) (תשנ"ה), בחן המלומד יהושע ויסמן את שאלת התכלית הראויה בהקשר של זכות הקניין:</w:t>
      </w:r>
    </w:p>
    <w:p w14:paraId="1AF8A582" w14:textId="77777777" w:rsidR="00A83C67" w:rsidRPr="00193572" w:rsidRDefault="00A83C67" w:rsidP="00BE4D3B">
      <w:pPr>
        <w:pStyle w:val="10"/>
        <w:spacing w:after="0"/>
        <w:rPr>
          <w:rFonts w:ascii="David" w:hAnsi="David" w:cs="David"/>
        </w:rPr>
      </w:pPr>
      <w:r w:rsidRPr="00193572">
        <w:rPr>
          <w:rFonts w:ascii="David" w:hAnsi="David" w:cs="David"/>
          <w:rtl/>
        </w:rPr>
        <w:t>"אימתי לפנינו 'תכלית ראויה', שלמענו מותרת פגיעה בקניינו של אדם? ... נ</w:t>
      </w:r>
      <w:r w:rsidRPr="00193572">
        <w:rPr>
          <w:rFonts w:ascii="David" w:hAnsi="David" w:cs="David"/>
          <w:b/>
          <w:bCs/>
          <w:rtl/>
        </w:rPr>
        <w:t>והגים לומר כי פגיעה בקניינו של אדם מותרת כאשר הדבר הוא לטובת הציבור, לצורך ציבורי, כשיש בה 'כדי לקדם מטרות חברתיות ממלכתיות המיטיבות עם הציבור'</w:t>
      </w:r>
      <w:r w:rsidRPr="00193572">
        <w:rPr>
          <w:rFonts w:ascii="David" w:hAnsi="David" w:cs="David"/>
          <w:rtl/>
        </w:rPr>
        <w:t>; 'מתכוונת לטוב, ויש בה כדי לשמר ערכים חברתיים נאותים' וכיוצא באלה... כאשר יורדים יותר לפרטים מדברים על פעולות הנחוצות לשמירה על בריאות הציבור, הבטיחות, הסדר הציבורי, המוסר, וכדומה."</w:t>
      </w:r>
    </w:p>
    <w:p w14:paraId="4FF2355B" w14:textId="77777777" w:rsidR="00A83C67" w:rsidRPr="00193572" w:rsidRDefault="00A83C67" w:rsidP="00BE4D3B">
      <w:pPr>
        <w:pStyle w:val="HeadingMismach1"/>
        <w:numPr>
          <w:ilvl w:val="0"/>
          <w:numId w:val="1"/>
        </w:numPr>
        <w:spacing w:after="0" w:line="360" w:lineRule="auto"/>
        <w:rPr>
          <w:rFonts w:ascii="David" w:hAnsi="David" w:cs="David"/>
        </w:rPr>
      </w:pPr>
      <w:r w:rsidRPr="00193572">
        <w:rPr>
          <w:rFonts w:ascii="David" w:hAnsi="David" w:cs="David"/>
          <w:rtl/>
        </w:rPr>
        <w:t xml:space="preserve">ודוק, ה'אינטרס הציבורי' אינו עניינם של דיירי הבית המשותף בלבד, אלא של כלל דיירי העיר. זאת מכיוון שתכליתו של פרויקט הפינוי בינוי היא לעודד התחדשות עירונית בערים, ולסייע במתן מענה לצורך החברתי-כלכלי של ניצול יעיל יותר של משאבי הקרקע בישראל. בנוסף, יש בכוחו של הפרויקט לסייע בטיפול ושיקום של מתחמים עירוניים מתדרדרים. תכלית זו מושגת על ידי בנייה חדשה המלווה בחידוש של תשתיות ציבוריות ושטחים פתוחים. </w:t>
      </w:r>
    </w:p>
    <w:p w14:paraId="19F5C8B1" w14:textId="77777777" w:rsidR="00A83C67" w:rsidRPr="00193572" w:rsidRDefault="00A83C67" w:rsidP="00BE4D3B">
      <w:pPr>
        <w:pStyle w:val="HeadingMismach1"/>
        <w:numPr>
          <w:ilvl w:val="0"/>
          <w:numId w:val="1"/>
        </w:numPr>
        <w:spacing w:after="0" w:line="360" w:lineRule="auto"/>
        <w:rPr>
          <w:rFonts w:ascii="David" w:hAnsi="David" w:cs="David"/>
        </w:rPr>
      </w:pPr>
      <w:r w:rsidRPr="00193572">
        <w:rPr>
          <w:rFonts w:ascii="David" w:hAnsi="David" w:cs="David"/>
          <w:rtl/>
        </w:rPr>
        <w:t xml:space="preserve">ניתן אף לשאוב השראה מדיני ההפקעות, כסוגיה בעלת קווים מקבילים. שכן, לא אחת הותרה הפקעת קרקעות בכפוף לתנאים מסוימים, חרף הפגיעה בזכות הקניין הפרטי (ראו: בג"ץ 2390/96 </w:t>
      </w:r>
      <w:r w:rsidRPr="00193572">
        <w:rPr>
          <w:rFonts w:ascii="David" w:hAnsi="David" w:cs="David"/>
          <w:b/>
          <w:bCs/>
          <w:rtl/>
        </w:rPr>
        <w:t>יהודית קרסיק נ' מדינת ישראל מינהל מקרקעי ישראל</w:t>
      </w:r>
      <w:r w:rsidRPr="00193572">
        <w:rPr>
          <w:rFonts w:ascii="David" w:hAnsi="David" w:cs="David"/>
          <w:rtl/>
        </w:rPr>
        <w:t>, נה(2) 625 (2001)). ואולם בשעה שהפקעה עוסקת בשלילת הנכס עצמו, בקשה זו לניהול מוגבל של הנכס לעניין ספציפי, הינה בבחינת "קל וחומר" לעניין בקשות להפקעת קרקעות.</w:t>
      </w:r>
    </w:p>
    <w:p w14:paraId="0520DF9C" w14:textId="77777777" w:rsidR="00A83C67" w:rsidRPr="00193572" w:rsidRDefault="00A83C67" w:rsidP="00BE4D3B">
      <w:pPr>
        <w:pStyle w:val="HeadingMismach1"/>
        <w:numPr>
          <w:ilvl w:val="0"/>
          <w:numId w:val="1"/>
        </w:numPr>
        <w:spacing w:after="0" w:line="360" w:lineRule="auto"/>
        <w:rPr>
          <w:rFonts w:ascii="David" w:hAnsi="David" w:cs="David"/>
        </w:rPr>
      </w:pPr>
      <w:r w:rsidRPr="00193572">
        <w:rPr>
          <w:rFonts w:ascii="David" w:hAnsi="David" w:cs="David"/>
          <w:rtl/>
        </w:rPr>
        <w:t>בחוקי ההתחדשות העירונית, אם כן, נקבעו מנגנונים אינהרטיים לצמצום זכות ניהול הקניין מצד בעל דירה, באופן המסכל פרויקט עליו מסכימים רוב הדיירים.</w:t>
      </w:r>
    </w:p>
    <w:p w14:paraId="592F04B7" w14:textId="77777777" w:rsidR="00A83C67" w:rsidRPr="00193572" w:rsidRDefault="00A83C67" w:rsidP="00BE4D3B">
      <w:pPr>
        <w:pStyle w:val="HeadingMismach1"/>
        <w:numPr>
          <w:ilvl w:val="0"/>
          <w:numId w:val="1"/>
        </w:numPr>
        <w:spacing w:after="0" w:line="360" w:lineRule="auto"/>
        <w:rPr>
          <w:rFonts w:ascii="David" w:hAnsi="David" w:cs="David"/>
        </w:rPr>
      </w:pPr>
      <w:r w:rsidRPr="00193572">
        <w:rPr>
          <w:rFonts w:ascii="David" w:hAnsi="David" w:cs="David"/>
          <w:rtl/>
        </w:rPr>
        <w:t xml:space="preserve">מדברי ההסבר לחוק פינוי בינוי (כהגדרתו לעיל), עולה כי חקיקת החוק נועדה להתמודד עם תופעה במסגרתה פרויקטים של פינוי ובינוי אינם יוצאים לפועל, חרף רצונם של רוב בעלי הזכויות, בשל התנגדות בלתי סבירה של אחד או יותר מבעלי הזכויות. תכלית חיקוקו של חוק זה, מודגשת בדברי ההסבר: </w:t>
      </w:r>
    </w:p>
    <w:p w14:paraId="7BD4BE4A" w14:textId="77777777" w:rsidR="00A83C67" w:rsidRPr="00193572" w:rsidRDefault="00A83C67" w:rsidP="00BE4D3B">
      <w:pPr>
        <w:pStyle w:val="10"/>
        <w:spacing w:after="0"/>
        <w:rPr>
          <w:rFonts w:ascii="David" w:hAnsi="David" w:cs="David"/>
          <w:b/>
          <w:bCs/>
        </w:rPr>
      </w:pPr>
      <w:r w:rsidRPr="00193572">
        <w:rPr>
          <w:rFonts w:ascii="David" w:hAnsi="David" w:cs="David"/>
          <w:rtl/>
        </w:rPr>
        <w:t>"</w:t>
      </w:r>
      <w:r w:rsidRPr="00193572">
        <w:rPr>
          <w:rFonts w:ascii="David" w:hAnsi="David" w:cs="David"/>
          <w:b/>
          <w:bCs/>
          <w:rtl/>
        </w:rPr>
        <w:t xml:space="preserve">מאחורי הצעת החוק עומדת תפיסה שלפיה </w:t>
      </w:r>
      <w:r w:rsidRPr="00193572">
        <w:rPr>
          <w:rFonts w:ascii="David" w:hAnsi="David" w:cs="David"/>
          <w:b/>
          <w:bCs/>
          <w:rtl/>
        </w:rPr>
        <w:lastRenderedPageBreak/>
        <w:t xml:space="preserve">ההתחשבות באינטרס של רוב בעלי הדירות וההתחשבות באינטרס הכללי של דיירי העיר היא תכלית ראויה ובעלת עוצמה מול הפגיעה  בקנינו של דייר מסרב. </w:t>
      </w:r>
    </w:p>
    <w:p w14:paraId="2B95069C" w14:textId="77777777" w:rsidR="00A83C67" w:rsidRPr="00193572" w:rsidRDefault="00A83C67" w:rsidP="00BE4D3B">
      <w:pPr>
        <w:pStyle w:val="10"/>
        <w:spacing w:after="0"/>
        <w:rPr>
          <w:rFonts w:ascii="David" w:hAnsi="David" w:cs="David"/>
          <w:rtl/>
        </w:rPr>
      </w:pPr>
      <w:r w:rsidRPr="00193572">
        <w:rPr>
          <w:rFonts w:ascii="David" w:hAnsi="David" w:cs="David"/>
          <w:b/>
          <w:bCs/>
          <w:rtl/>
        </w:rPr>
        <w:t>עוצמה יחסית זו נגזרת מההערכה בדבר החולשה היחסית של קנינו של הפרט בהקשר לבית המשותף</w:t>
      </w:r>
      <w:r w:rsidRPr="00193572">
        <w:rPr>
          <w:rFonts w:ascii="David" w:hAnsi="David" w:cs="David"/>
          <w:rtl/>
        </w:rPr>
        <w:t>."</w:t>
      </w:r>
    </w:p>
    <w:p w14:paraId="0F2B4D8A" w14:textId="77777777" w:rsidR="00A83C67" w:rsidRPr="00193572" w:rsidRDefault="00A83C67" w:rsidP="00BE4D3B">
      <w:pPr>
        <w:pStyle w:val="HeadingMismach1"/>
        <w:numPr>
          <w:ilvl w:val="0"/>
          <w:numId w:val="1"/>
        </w:numPr>
        <w:spacing w:after="0" w:line="360" w:lineRule="auto"/>
        <w:rPr>
          <w:rFonts w:ascii="David" w:hAnsi="David" w:cs="David"/>
          <w:rtl/>
        </w:rPr>
      </w:pPr>
      <w:r w:rsidRPr="00193572">
        <w:rPr>
          <w:rFonts w:ascii="David" w:hAnsi="David" w:cs="David"/>
          <w:rtl/>
        </w:rPr>
        <w:t xml:space="preserve"> דברים אלו, המשקפים את האינטרס הציבורי הטמון בחובו של פרויקט הפינוי בינוי, מצאו מקום במנגנון החבות בפיצויים הקבוע בס' 2 לחוק פינוי בינוי. וכזו גם רוח הפסיקה, למשל האמור ברע"א 7112/93 </w:t>
      </w:r>
      <w:r w:rsidRPr="00193572">
        <w:rPr>
          <w:rFonts w:ascii="David" w:hAnsi="David" w:cs="David"/>
          <w:b/>
          <w:bCs/>
          <w:rtl/>
        </w:rPr>
        <w:t>צודלר נ' יוסף</w:t>
      </w:r>
      <w:r w:rsidRPr="00193572">
        <w:rPr>
          <w:rFonts w:ascii="David" w:hAnsi="David" w:cs="David"/>
          <w:rtl/>
        </w:rPr>
        <w:t xml:space="preserve">, פ"ד מח(5) 550: </w:t>
      </w:r>
    </w:p>
    <w:p w14:paraId="0B4A69D3" w14:textId="77777777" w:rsidR="00A83C67" w:rsidRPr="00193572" w:rsidRDefault="00A83C67" w:rsidP="00BE4D3B">
      <w:pPr>
        <w:pStyle w:val="10"/>
        <w:spacing w:after="0"/>
        <w:rPr>
          <w:rFonts w:ascii="David" w:hAnsi="David" w:cs="David"/>
        </w:rPr>
      </w:pPr>
      <w:r w:rsidRPr="00193572">
        <w:rPr>
          <w:rFonts w:ascii="David" w:hAnsi="David" w:cs="David"/>
          <w:rtl/>
        </w:rPr>
        <w:t xml:space="preserve">"הרוכש דירה בבית משותף- הוא הדין במי שדירה בבית משותף נפלה לבעלותו בדרך אחרת- </w:t>
      </w:r>
      <w:r w:rsidRPr="00193572">
        <w:rPr>
          <w:rFonts w:ascii="David" w:hAnsi="David" w:cs="David"/>
          <w:b/>
          <w:bCs/>
          <w:rtl/>
        </w:rPr>
        <w:t>מעלים עליו כי הסכים מראש לוותר על חלק מן האוטונומיה הקניינית הקנויה לו, וכמו היקנה חלק מזכויותיו למסגרת השיתופית המתמשכת והקבועה... זכות הבעלות ביחידות הדיור בבית משותף אין היא כזכות הבעלות הקלאסית, ומוגבלת היא</w:t>
      </w:r>
      <w:r w:rsidRPr="00193572">
        <w:rPr>
          <w:rFonts w:ascii="David" w:hAnsi="David" w:cs="David"/>
          <w:rtl/>
        </w:rPr>
        <w:t>- מעבר לזכות הבעלות הקלאסית- בזכויות השוכנות בסביבתה והן זכויות הבעלים בדירות האחרות וברכוש המשותף". (פס' 13-14 לפסק דינו של השו' חשין, כתוארו אז).</w:t>
      </w:r>
    </w:p>
    <w:p w14:paraId="40CA6A17" w14:textId="4F3259C5" w:rsidR="00A83C67" w:rsidRPr="00193572" w:rsidRDefault="00A83C67" w:rsidP="00BE4D3B">
      <w:pPr>
        <w:pStyle w:val="HeadingMismach1"/>
        <w:numPr>
          <w:ilvl w:val="0"/>
          <w:numId w:val="1"/>
        </w:numPr>
        <w:spacing w:after="0" w:line="360" w:lineRule="auto"/>
        <w:rPr>
          <w:rFonts w:ascii="David" w:hAnsi="David" w:cs="David"/>
        </w:rPr>
      </w:pPr>
      <w:r w:rsidRPr="00193572">
        <w:rPr>
          <w:rFonts w:ascii="David" w:hAnsi="David" w:cs="David"/>
          <w:rtl/>
        </w:rPr>
        <w:t xml:space="preserve">ודוק, אילו היו נמצאים יורשי </w:t>
      </w:r>
      <w:r w:rsidR="00BD3534" w:rsidRPr="00193572">
        <w:rPr>
          <w:rFonts w:ascii="David" w:hAnsi="David" w:cs="David"/>
          <w:rtl/>
        </w:rPr>
        <w:t>המנוחה</w:t>
      </w:r>
      <w:r w:rsidRPr="00193572">
        <w:rPr>
          <w:rFonts w:ascii="David" w:hAnsi="David" w:cs="David"/>
          <w:rtl/>
        </w:rPr>
        <w:t xml:space="preserve"> – הרי היה בידם להסכים או להתנגד לפרויקט. אילו היו מתנגדים היו בגדר "דייר סרבן", שהמחוקק עצמו ביקש להקשות עליו את התנגדותו (ור' האמור בפרשת שורצברגר המוזכרת לעיל, והמשקל שהוענק לאינטרס הציבור למול דייר סרבן). </w:t>
      </w:r>
    </w:p>
    <w:p w14:paraId="3054D52A" w14:textId="77777777" w:rsidR="00A83C67" w:rsidRPr="00193572" w:rsidRDefault="00A83C67" w:rsidP="00BE4D3B">
      <w:pPr>
        <w:pStyle w:val="HeadingMismach1"/>
        <w:numPr>
          <w:ilvl w:val="0"/>
          <w:numId w:val="1"/>
        </w:numPr>
        <w:spacing w:after="0" w:line="360" w:lineRule="auto"/>
        <w:rPr>
          <w:rFonts w:ascii="David" w:hAnsi="David" w:cs="David"/>
        </w:rPr>
      </w:pPr>
      <w:r w:rsidRPr="00193572">
        <w:rPr>
          <w:rFonts w:ascii="David" w:hAnsi="David" w:cs="David"/>
          <w:rtl/>
        </w:rPr>
        <w:t>נזכיר עוד, כי החקיקה הנוגעת לפרויקט תמ"א 38 – חוק המקרקעין (חיזוק בתים משותפים מפני רעידות אדמה), תשס"ח-2008 – מרחיקה אף יותר, ו</w:t>
      </w:r>
      <w:r w:rsidRPr="00193572">
        <w:rPr>
          <w:rFonts w:ascii="David" w:hAnsi="David" w:cs="David"/>
          <w:b/>
          <w:bCs/>
          <w:rtl/>
        </w:rPr>
        <w:t>מאפשרת במפורש הפקעת זכותו של בעל דירה להתנגד לביצוע הפרויקט</w:t>
      </w:r>
      <w:r w:rsidRPr="00193572">
        <w:rPr>
          <w:rFonts w:ascii="David" w:hAnsi="David" w:cs="David"/>
          <w:rtl/>
        </w:rPr>
        <w:t xml:space="preserve">, ואפילו במקרה של הריסת הבניין והקמתו מחדש. </w:t>
      </w:r>
    </w:p>
    <w:p w14:paraId="418279CF" w14:textId="77777777" w:rsidR="00A83C67" w:rsidRPr="00193572" w:rsidRDefault="00A83C67" w:rsidP="00BE4D3B">
      <w:pPr>
        <w:pStyle w:val="HeadingMismach1"/>
        <w:numPr>
          <w:ilvl w:val="0"/>
          <w:numId w:val="1"/>
        </w:numPr>
        <w:spacing w:after="0" w:line="360" w:lineRule="auto"/>
        <w:rPr>
          <w:rFonts w:ascii="David" w:hAnsi="David" w:cs="David"/>
        </w:rPr>
      </w:pPr>
      <w:r w:rsidRPr="00193572">
        <w:rPr>
          <w:rFonts w:ascii="David" w:hAnsi="David" w:cs="David"/>
          <w:b/>
          <w:bCs/>
          <w:rtl/>
        </w:rPr>
        <w:t xml:space="preserve">כאמור, במסגרת התיקון שנערך לאחרונה לחוק פינוי בינוי (תיקון מס' 6) הושוותה הסמכות הניתנת לבית המשפט (הפקעת זכות של בעל דירה מתנגד)  גם במסגרת של פרויקטים מסוג פינוי בינוי </w:t>
      </w:r>
      <w:r w:rsidRPr="00193572">
        <w:rPr>
          <w:rFonts w:ascii="David" w:hAnsi="David" w:cs="David"/>
          <w:rtl/>
        </w:rPr>
        <w:t>ולא רק במסגרת תמ"א 38 (העתק הסעיפים הרלוונטיים מתוך תיקון מס' 6 לחוק, מצורף ומסומן כ</w:t>
      </w:r>
      <w:r w:rsidRPr="00193572">
        <w:rPr>
          <w:rFonts w:ascii="David" w:hAnsi="David" w:cs="David"/>
          <w:b/>
          <w:bCs/>
          <w:rtl/>
        </w:rPr>
        <w:t>נספח 7</w:t>
      </w:r>
      <w:r w:rsidRPr="00193572">
        <w:rPr>
          <w:rFonts w:ascii="David" w:hAnsi="David" w:cs="David"/>
          <w:rtl/>
        </w:rPr>
        <w:t>). ובלשון דברי ההסבר לתיקון:</w:t>
      </w:r>
    </w:p>
    <w:p w14:paraId="4587D3F7" w14:textId="77777777" w:rsidR="00A83C67" w:rsidRPr="00193572" w:rsidRDefault="00A83C67" w:rsidP="00BE4D3B">
      <w:pPr>
        <w:pStyle w:val="10"/>
        <w:tabs>
          <w:tab w:val="left" w:pos="6802"/>
        </w:tabs>
        <w:spacing w:after="0"/>
        <w:ind w:left="2124" w:right="1843"/>
        <w:rPr>
          <w:rFonts w:ascii="David" w:hAnsi="David" w:cs="David"/>
          <w:rtl/>
        </w:rPr>
      </w:pPr>
      <w:r w:rsidRPr="00193572">
        <w:rPr>
          <w:rFonts w:ascii="David" w:hAnsi="David" w:cs="David"/>
          <w:rtl/>
        </w:rPr>
        <w:t>"</w:t>
      </w:r>
      <w:r w:rsidRPr="00193572">
        <w:rPr>
          <w:rFonts w:ascii="David" w:hAnsi="David" w:cs="David"/>
          <w:b/>
          <w:bCs/>
          <w:rtl/>
        </w:rPr>
        <w:t>החוק נועד להתמודד עם תופעת אי-התממשותן של עסקאות פינוי ובינוי, חרף העובדה ששיעור משמעותי מבין בעלי הדירות מעוניינים בעסקה</w:t>
      </w:r>
      <w:r w:rsidRPr="00193572">
        <w:rPr>
          <w:rFonts w:ascii="David" w:hAnsi="David" w:cs="David"/>
          <w:rtl/>
        </w:rPr>
        <w:t xml:space="preserve"> [...]" </w:t>
      </w:r>
    </w:p>
    <w:p w14:paraId="06DB7570" w14:textId="77777777" w:rsidR="00A83C67" w:rsidRPr="00193572" w:rsidRDefault="00A83C67" w:rsidP="00BE4D3B">
      <w:pPr>
        <w:pStyle w:val="10"/>
        <w:spacing w:after="0"/>
        <w:ind w:left="2124" w:right="1843"/>
        <w:rPr>
          <w:rFonts w:ascii="David" w:hAnsi="David" w:cs="David"/>
        </w:rPr>
      </w:pPr>
      <w:r w:rsidRPr="00193572">
        <w:rPr>
          <w:rFonts w:ascii="David" w:hAnsi="David" w:cs="David"/>
          <w:rtl/>
        </w:rPr>
        <w:t>(מתוך הצעות חוק הממשלה – 1023, מיום 22.2.2016)</w:t>
      </w:r>
    </w:p>
    <w:p w14:paraId="2C3500D6" w14:textId="77777777" w:rsidR="00A83C67" w:rsidRPr="00193572" w:rsidRDefault="00A83C67" w:rsidP="00BE4D3B">
      <w:pPr>
        <w:pStyle w:val="HeadingMismach1"/>
        <w:numPr>
          <w:ilvl w:val="0"/>
          <w:numId w:val="1"/>
        </w:numPr>
        <w:spacing w:after="0" w:line="360" w:lineRule="auto"/>
        <w:rPr>
          <w:rFonts w:ascii="David" w:hAnsi="David" w:cs="David"/>
        </w:rPr>
      </w:pPr>
      <w:r w:rsidRPr="00193572">
        <w:rPr>
          <w:rFonts w:ascii="David" w:hAnsi="David" w:cs="David"/>
          <w:rtl/>
        </w:rPr>
        <w:t>סיכום של שני הפרקים שלעיל מחייב את המסקנה הבאה: זכות הקניין, על אף מעמדה ה"קלאסי", זוכה להגנה מוגבלת כשלנגדה עומדים אינטרסים ו/או זכויות בעלות משקל רב. מקרה מובהק של צמצום הזכות, הוא פרויקט להתחדשות עירונית. עינינו הרואות, כי האינטרס הציבורי הטמון בפרויקטים של התחדשות עירונית מהווה בלם ומאזן כנגד זכות הקניין הקלאסית של בעל דירה.</w:t>
      </w:r>
    </w:p>
    <w:p w14:paraId="086DDF99" w14:textId="77777777" w:rsidR="00A83C67" w:rsidRPr="00193572" w:rsidRDefault="00A83C67" w:rsidP="00072FDA">
      <w:pPr>
        <w:pStyle w:val="Heading2"/>
        <w:spacing w:before="0" w:after="0" w:line="360" w:lineRule="auto"/>
        <w:rPr>
          <w:rFonts w:ascii="David" w:hAnsi="David" w:cs="David"/>
          <w:sz w:val="24"/>
          <w:szCs w:val="24"/>
        </w:rPr>
        <w:pPrChange w:id="279" w:author="Adi Tal" w:date="2021-04-22T20:59:00Z">
          <w:pPr>
            <w:pStyle w:val="Heading2"/>
            <w:numPr>
              <w:ilvl w:val="1"/>
              <w:numId w:val="23"/>
            </w:numPr>
            <w:spacing w:before="0" w:after="0" w:line="360" w:lineRule="auto"/>
            <w:ind w:left="720" w:hanging="360"/>
          </w:pPr>
        </w:pPrChange>
      </w:pPr>
      <w:r w:rsidRPr="00193572">
        <w:rPr>
          <w:rFonts w:ascii="David" w:hAnsi="David" w:cs="David"/>
          <w:sz w:val="24"/>
          <w:szCs w:val="24"/>
          <w:rtl/>
        </w:rPr>
        <w:lastRenderedPageBreak/>
        <w:t>הנסיבות בענייננו מחייבות החלטה שתאפשר את קידום הפרויקט</w:t>
      </w:r>
    </w:p>
    <w:p w14:paraId="7A27997D" w14:textId="77777777" w:rsidR="00A83C67" w:rsidRPr="00193572" w:rsidRDefault="00A83C67" w:rsidP="00BE4D3B">
      <w:pPr>
        <w:pStyle w:val="HeadingMismach1"/>
        <w:numPr>
          <w:ilvl w:val="0"/>
          <w:numId w:val="1"/>
        </w:numPr>
        <w:spacing w:after="0" w:line="360" w:lineRule="auto"/>
        <w:rPr>
          <w:rFonts w:ascii="David" w:hAnsi="David" w:cs="David"/>
        </w:rPr>
      </w:pPr>
      <w:r w:rsidRPr="00193572">
        <w:rPr>
          <w:rFonts w:ascii="David" w:hAnsi="David" w:cs="David"/>
          <w:rtl/>
        </w:rPr>
        <w:t>כאמור, הנסיבות בענייננו</w:t>
      </w:r>
      <w:r w:rsidRPr="00193572">
        <w:rPr>
          <w:rFonts w:ascii="David" w:hAnsi="David" w:cs="David"/>
        </w:rPr>
        <w:t xml:space="preserve"> </w:t>
      </w:r>
      <w:r w:rsidRPr="00193572">
        <w:rPr>
          <w:rFonts w:ascii="David" w:hAnsi="David" w:cs="David"/>
          <w:rtl/>
        </w:rPr>
        <w:t xml:space="preserve">מחייבות, הן מצד הדין והן מצד הצדק, פגיעה מסוימת ומינורית (ומבחינה מהותית אף אינה פגיעה כלל – באשר היתה זו התוצאה שבכל מקרה היינו מגיעים אליה אילו היו נמצאים בעלי הנכס) בזכויות הניהול של הנכס. הנכס, כזכור, הוא מחצית מזכויות הבעלות (בחכירה) של דירה </w:t>
      </w:r>
      <w:r w:rsidRPr="00193572">
        <w:rPr>
          <w:rFonts w:ascii="David" w:hAnsi="David" w:cs="David"/>
          <w:b/>
          <w:bCs/>
          <w:u w:val="single"/>
          <w:rtl/>
        </w:rPr>
        <w:t>אחת</w:t>
      </w:r>
      <w:r w:rsidRPr="00193572">
        <w:rPr>
          <w:rFonts w:ascii="David" w:hAnsi="David" w:cs="David"/>
          <w:rtl/>
        </w:rPr>
        <w:t xml:space="preserve"> במתחם המיועד להריסה במסגרת הפרויקט.</w:t>
      </w:r>
    </w:p>
    <w:p w14:paraId="5C38575B" w14:textId="260D8804" w:rsidR="00A83C67" w:rsidRPr="00193572" w:rsidRDefault="00A83C67" w:rsidP="00BE4D3B">
      <w:pPr>
        <w:pStyle w:val="HeadingMismach1"/>
        <w:numPr>
          <w:ilvl w:val="0"/>
          <w:numId w:val="1"/>
        </w:numPr>
        <w:spacing w:after="0" w:line="360" w:lineRule="auto"/>
        <w:rPr>
          <w:rFonts w:ascii="David" w:hAnsi="David" w:cs="David"/>
        </w:rPr>
      </w:pPr>
      <w:r w:rsidRPr="00193572">
        <w:rPr>
          <w:rFonts w:ascii="David" w:hAnsi="David" w:cs="David"/>
          <w:rtl/>
        </w:rPr>
        <w:t xml:space="preserve">יורשי </w:t>
      </w:r>
      <w:r w:rsidR="00BD3534" w:rsidRPr="00193572">
        <w:rPr>
          <w:rFonts w:ascii="David" w:hAnsi="David" w:cs="David"/>
          <w:rtl/>
        </w:rPr>
        <w:t>המנוחה</w:t>
      </w:r>
      <w:r w:rsidRPr="00193572">
        <w:rPr>
          <w:rFonts w:ascii="David" w:hAnsi="David" w:cs="David"/>
          <w:rtl/>
        </w:rPr>
        <w:t xml:space="preserve">, ככל ואלה קיימים, אינם מעורבים בניהולו, לא גילו מעולם כל פעילות הקשורה לדירה ולא מחזיקים בשום הסתמכות או בטעם כלשהו הנוגד את ביצוע הפרויקט. מיותר לציין כי הוצאת הפרויקט אל הפועל תועיל לרווחת בעלי הזכויות עצמם – ובהם יורשי </w:t>
      </w:r>
      <w:r w:rsidR="00BD3534" w:rsidRPr="00193572">
        <w:rPr>
          <w:rFonts w:ascii="David" w:hAnsi="David" w:cs="David"/>
          <w:rtl/>
        </w:rPr>
        <w:t>המנוחה</w:t>
      </w:r>
      <w:r w:rsidRPr="00193572">
        <w:rPr>
          <w:rFonts w:ascii="David" w:hAnsi="David" w:cs="David"/>
          <w:rtl/>
        </w:rPr>
        <w:t xml:space="preserve"> העלומים – שיזכו לשיפור אדיר בנכסיהם. עדות לכך היא העובדה שכל יתר בעלי הדירות נתנו את הסכמתם לביצועו (וגם בעלי הזכויות במחצית השניה של הדירה – </w:t>
      </w:r>
      <w:del w:id="280" w:author="Adi Tal" w:date="2021-04-22T20:42:00Z">
        <w:r w:rsidRPr="00193572" w:rsidDel="00662A0D">
          <w:rPr>
            <w:rFonts w:ascii="David" w:hAnsi="David" w:cs="David"/>
            <w:rtl/>
          </w:rPr>
          <w:delText xml:space="preserve">המשיבים </w:delText>
        </w:r>
      </w:del>
      <w:ins w:id="281" w:author="Adi Tal" w:date="2021-04-22T20:42:00Z">
        <w:r w:rsidR="00662A0D">
          <w:rPr>
            <w:rFonts w:ascii="David" w:hAnsi="David" w:cs="David" w:hint="cs"/>
            <w:rtl/>
          </w:rPr>
          <w:t>הנתבעים</w:t>
        </w:r>
        <w:r w:rsidR="00662A0D" w:rsidRPr="00193572">
          <w:rPr>
            <w:rFonts w:ascii="David" w:hAnsi="David" w:cs="David"/>
            <w:rtl/>
          </w:rPr>
          <w:t xml:space="preserve"> </w:t>
        </w:r>
      </w:ins>
      <w:r w:rsidRPr="00193572">
        <w:rPr>
          <w:rFonts w:ascii="David" w:hAnsi="David" w:cs="David"/>
          <w:rtl/>
        </w:rPr>
        <w:t>2 ו-3). משכך, אינם יכולים לטעון ולא יוכלו לטעון כי מחזיקים הם בטעם סביר להתנגדותם כמשמעו בחוק.</w:t>
      </w:r>
      <w:r w:rsidRPr="00193572">
        <w:rPr>
          <w:rFonts w:ascii="David" w:hAnsi="David" w:cs="David"/>
          <w:highlight w:val="yellow"/>
          <w:rtl/>
        </w:rPr>
        <w:t xml:space="preserve"> </w:t>
      </w:r>
    </w:p>
    <w:p w14:paraId="787C1D24" w14:textId="49B92AEA" w:rsidR="00A83C67" w:rsidRPr="00193572" w:rsidRDefault="00A83C67" w:rsidP="00BE4D3B">
      <w:pPr>
        <w:pStyle w:val="HeadingMismach1"/>
        <w:numPr>
          <w:ilvl w:val="0"/>
          <w:numId w:val="1"/>
        </w:numPr>
        <w:spacing w:after="0" w:line="360" w:lineRule="auto"/>
        <w:rPr>
          <w:rFonts w:ascii="David" w:hAnsi="David" w:cs="David"/>
        </w:rPr>
      </w:pPr>
      <w:del w:id="282" w:author="Adi Tal" w:date="2021-04-22T20:37:00Z">
        <w:r w:rsidRPr="00193572" w:rsidDel="00662A0D">
          <w:rPr>
            <w:rFonts w:ascii="David" w:hAnsi="David" w:cs="David"/>
            <w:rtl/>
          </w:rPr>
          <w:delText xml:space="preserve">בקשה </w:delText>
        </w:r>
      </w:del>
      <w:ins w:id="283" w:author="Adi Tal" w:date="2021-04-22T20:37:00Z">
        <w:r w:rsidR="00662A0D">
          <w:rPr>
            <w:rFonts w:ascii="David" w:hAnsi="David" w:cs="David" w:hint="cs"/>
            <w:rtl/>
          </w:rPr>
          <w:t>תביעה</w:t>
        </w:r>
        <w:r w:rsidR="00662A0D" w:rsidRPr="00193572">
          <w:rPr>
            <w:rFonts w:ascii="David" w:hAnsi="David" w:cs="David"/>
            <w:rtl/>
          </w:rPr>
          <w:t xml:space="preserve"> </w:t>
        </w:r>
      </w:ins>
      <w:r w:rsidRPr="00193572">
        <w:rPr>
          <w:rFonts w:ascii="David" w:hAnsi="David" w:cs="David"/>
          <w:rtl/>
        </w:rPr>
        <w:t xml:space="preserve">זו אינה מבקשת אלא את חתימתם של אותם יורשי </w:t>
      </w:r>
      <w:r w:rsidR="00BD3534" w:rsidRPr="00193572">
        <w:rPr>
          <w:rFonts w:ascii="David" w:hAnsi="David" w:cs="David"/>
          <w:rtl/>
        </w:rPr>
        <w:t>המנוחה</w:t>
      </w:r>
      <w:r w:rsidRPr="00193572">
        <w:rPr>
          <w:rFonts w:ascii="David" w:hAnsi="David" w:cs="David"/>
          <w:rtl/>
        </w:rPr>
        <w:t xml:space="preserve"> עלומים על הסכם הפינוי בינוי וכל המסמכים הנלווים אליו או הנובעים ממנו, ולא מעבר לכך. זכויותיהם יישמרו במלואם, ולא יהיה בקבלת בקשה זו לפגוע בהם במאומה.</w:t>
      </w:r>
    </w:p>
    <w:p w14:paraId="4C76DB2C" w14:textId="68CDD309" w:rsidR="00A83C67" w:rsidRPr="00193572" w:rsidRDefault="00A83C67" w:rsidP="00BE4D3B">
      <w:pPr>
        <w:pStyle w:val="HeadingMismach1"/>
        <w:numPr>
          <w:ilvl w:val="0"/>
          <w:numId w:val="1"/>
        </w:numPr>
        <w:spacing w:after="0" w:line="360" w:lineRule="auto"/>
        <w:rPr>
          <w:rFonts w:ascii="David" w:hAnsi="David" w:cs="David"/>
        </w:rPr>
      </w:pPr>
      <w:r w:rsidRPr="00193572">
        <w:rPr>
          <w:rFonts w:ascii="David" w:hAnsi="David" w:cs="David"/>
          <w:rtl/>
        </w:rPr>
        <w:t xml:space="preserve">העיכוב בהוספת חתימתם של </w:t>
      </w:r>
      <w:del w:id="284" w:author="Adi Tal" w:date="2021-04-22T20:42:00Z">
        <w:r w:rsidRPr="00193572" w:rsidDel="00662A0D">
          <w:rPr>
            <w:rFonts w:ascii="David" w:hAnsi="David" w:cs="David"/>
            <w:rtl/>
          </w:rPr>
          <w:delText xml:space="preserve">המשיבים </w:delText>
        </w:r>
      </w:del>
      <w:ins w:id="285" w:author="Adi Tal" w:date="2021-04-22T20:42:00Z">
        <w:r w:rsidR="00662A0D">
          <w:rPr>
            <w:rFonts w:ascii="David" w:hAnsi="David" w:cs="David" w:hint="cs"/>
            <w:rtl/>
          </w:rPr>
          <w:t>הנתבעים</w:t>
        </w:r>
        <w:r w:rsidR="00662A0D" w:rsidRPr="00193572">
          <w:rPr>
            <w:rFonts w:ascii="David" w:hAnsi="David" w:cs="David"/>
            <w:rtl/>
          </w:rPr>
          <w:t xml:space="preserve"> </w:t>
        </w:r>
      </w:ins>
      <w:r w:rsidRPr="00193572">
        <w:rPr>
          <w:rFonts w:ascii="David" w:hAnsi="David" w:cs="David"/>
          <w:rtl/>
        </w:rPr>
        <w:t>1 להסכם הפינוי הבינוי, מעכב את קידום הפרויקט.</w:t>
      </w:r>
      <w:r w:rsidRPr="00193572">
        <w:rPr>
          <w:rFonts w:ascii="David" w:hAnsi="David" w:cs="David"/>
        </w:rPr>
        <w:t xml:space="preserve"> </w:t>
      </w:r>
      <w:r w:rsidRPr="00193572">
        <w:rPr>
          <w:rFonts w:ascii="David" w:hAnsi="David" w:cs="David"/>
          <w:rtl/>
        </w:rPr>
        <w:t xml:space="preserve"> כך למשל, נמנעת האפשרות להשלמת רישום התצ"ר (תכנית לצרכי רישום)</w:t>
      </w:r>
      <w:r w:rsidRPr="00193572">
        <w:rPr>
          <w:rStyle w:val="FootnoteReference"/>
          <w:rFonts w:ascii="David" w:hAnsi="David" w:cs="David"/>
          <w:rtl/>
        </w:rPr>
        <w:footnoteReference w:id="1"/>
      </w:r>
      <w:r w:rsidRPr="00193572">
        <w:rPr>
          <w:rFonts w:ascii="David" w:hAnsi="David" w:cs="David"/>
          <w:rtl/>
        </w:rPr>
        <w:t xml:space="preserve"> שהוכנה עבור המתחם, שכן רישום תצ"ר דורש את חתימתם של כל בעלי הזכויות במתחם. </w:t>
      </w:r>
    </w:p>
    <w:p w14:paraId="06C312CF" w14:textId="022C1931" w:rsidR="00A83C67" w:rsidRPr="00193572" w:rsidRDefault="00A83C67" w:rsidP="00BE4D3B">
      <w:pPr>
        <w:pStyle w:val="HeadingMismach1"/>
        <w:numPr>
          <w:ilvl w:val="0"/>
          <w:numId w:val="1"/>
        </w:numPr>
        <w:spacing w:after="0" w:line="360" w:lineRule="auto"/>
        <w:rPr>
          <w:rFonts w:ascii="David" w:hAnsi="David" w:cs="David"/>
        </w:rPr>
      </w:pPr>
      <w:r w:rsidRPr="00193572">
        <w:rPr>
          <w:rFonts w:ascii="David" w:hAnsi="David" w:cs="David"/>
          <w:rtl/>
        </w:rPr>
        <w:t xml:space="preserve">כמו כן, </w:t>
      </w:r>
      <w:del w:id="286" w:author="Adi Tal" w:date="2021-04-22T20:37:00Z">
        <w:r w:rsidRPr="00193572" w:rsidDel="00662A0D">
          <w:rPr>
            <w:rFonts w:ascii="David" w:hAnsi="David" w:cs="David"/>
            <w:rtl/>
          </w:rPr>
          <w:delText xml:space="preserve">המבקשת </w:delText>
        </w:r>
      </w:del>
      <w:ins w:id="287" w:author="Adi Tal" w:date="2021-04-22T20:37:00Z">
        <w:r w:rsidR="00662A0D">
          <w:rPr>
            <w:rFonts w:ascii="David" w:hAnsi="David" w:cs="David" w:hint="cs"/>
            <w:rtl/>
          </w:rPr>
          <w:t>התובעת</w:t>
        </w:r>
        <w:r w:rsidR="00662A0D" w:rsidRPr="00193572">
          <w:rPr>
            <w:rFonts w:ascii="David" w:hAnsi="David" w:cs="David"/>
            <w:rtl/>
          </w:rPr>
          <w:t xml:space="preserve"> </w:t>
        </w:r>
      </w:ins>
      <w:r w:rsidRPr="00193572">
        <w:rPr>
          <w:rFonts w:ascii="David" w:hAnsi="David" w:cs="David"/>
          <w:rtl/>
        </w:rPr>
        <w:t xml:space="preserve">3 נערכת לשלב המשמעותי של הפרויקט והוא מסירת הודעות על פינוי הדירות הקיימות. </w:t>
      </w:r>
    </w:p>
    <w:p w14:paraId="04B5514A" w14:textId="0B8F62A7" w:rsidR="00A83C67" w:rsidRPr="00193572" w:rsidRDefault="00A83C67" w:rsidP="00BE4D3B">
      <w:pPr>
        <w:pStyle w:val="HeadingMismach1"/>
        <w:numPr>
          <w:ilvl w:val="0"/>
          <w:numId w:val="0"/>
        </w:numPr>
        <w:spacing w:after="0" w:line="360" w:lineRule="auto"/>
        <w:ind w:left="567"/>
        <w:rPr>
          <w:rFonts w:ascii="David" w:hAnsi="David" w:cs="David"/>
          <w:rtl/>
        </w:rPr>
      </w:pPr>
      <w:r w:rsidRPr="00193572">
        <w:rPr>
          <w:rFonts w:ascii="David" w:hAnsi="David" w:cs="David"/>
          <w:rtl/>
        </w:rPr>
        <w:t xml:space="preserve">הליך זה צפוי להיות במהלך השבועות הקרובים, והוא כפוף לקבלת </w:t>
      </w:r>
      <w:r w:rsidRPr="00193572">
        <w:rPr>
          <w:rFonts w:ascii="David" w:hAnsi="David" w:cs="David"/>
          <w:b/>
          <w:bCs/>
          <w:u w:val="single"/>
          <w:rtl/>
        </w:rPr>
        <w:t>ליווי פיננסי מבנק.</w:t>
      </w:r>
      <w:r w:rsidRPr="00193572">
        <w:rPr>
          <w:rFonts w:ascii="David" w:hAnsi="David" w:cs="David"/>
          <w:rtl/>
        </w:rPr>
        <w:t xml:space="preserve"> ללא חתימת </w:t>
      </w:r>
      <w:del w:id="288" w:author="Adi Tal" w:date="2021-04-22T20:42:00Z">
        <w:r w:rsidRPr="00193572" w:rsidDel="00662A0D">
          <w:rPr>
            <w:rFonts w:ascii="David" w:hAnsi="David" w:cs="David"/>
            <w:rtl/>
          </w:rPr>
          <w:delText xml:space="preserve">המשיבה </w:delText>
        </w:r>
      </w:del>
      <w:ins w:id="289" w:author="Adi Tal" w:date="2021-04-22T20:42:00Z">
        <w:r w:rsidR="00662A0D">
          <w:rPr>
            <w:rFonts w:ascii="David" w:hAnsi="David" w:cs="David" w:hint="cs"/>
            <w:rtl/>
          </w:rPr>
          <w:t>הנתבעים</w:t>
        </w:r>
        <w:r w:rsidR="00662A0D" w:rsidRPr="00193572">
          <w:rPr>
            <w:rFonts w:ascii="David" w:hAnsi="David" w:cs="David"/>
            <w:rtl/>
          </w:rPr>
          <w:t xml:space="preserve"> </w:t>
        </w:r>
      </w:ins>
      <w:r w:rsidRPr="00193572">
        <w:rPr>
          <w:rFonts w:ascii="David" w:hAnsi="David" w:cs="David"/>
          <w:rtl/>
        </w:rPr>
        <w:t xml:space="preserve">על ההסכם, תאלץ </w:t>
      </w:r>
      <w:del w:id="290" w:author="Adi Tal" w:date="2021-04-22T20:37:00Z">
        <w:r w:rsidRPr="00193572" w:rsidDel="00662A0D">
          <w:rPr>
            <w:rFonts w:ascii="David" w:hAnsi="David" w:cs="David"/>
            <w:rtl/>
          </w:rPr>
          <w:delText xml:space="preserve">המבקשת </w:delText>
        </w:r>
      </w:del>
      <w:ins w:id="291" w:author="Adi Tal" w:date="2021-04-22T20:37:00Z">
        <w:r w:rsidR="00662A0D">
          <w:rPr>
            <w:rFonts w:ascii="David" w:hAnsi="David" w:cs="David" w:hint="cs"/>
            <w:rtl/>
          </w:rPr>
          <w:t>התובעת</w:t>
        </w:r>
        <w:r w:rsidR="00662A0D" w:rsidRPr="00193572">
          <w:rPr>
            <w:rFonts w:ascii="David" w:hAnsi="David" w:cs="David"/>
            <w:rtl/>
          </w:rPr>
          <w:t xml:space="preserve"> </w:t>
        </w:r>
      </w:ins>
      <w:r w:rsidRPr="00193572">
        <w:rPr>
          <w:rFonts w:ascii="David" w:hAnsi="David" w:cs="David"/>
          <w:rtl/>
        </w:rPr>
        <w:t xml:space="preserve">3 להקפיא את קידום הפרויקט עד להשלמת החתימה, שכן ליווי בנקאי לפרויקט הוא תנאי לקיומו של הפרויקט. בלעדיו אין פרויקט. בנקים אינם מעמידים ליווי בנקאי מבלי </w:t>
      </w:r>
      <w:r w:rsidRPr="00193572">
        <w:rPr>
          <w:rFonts w:ascii="David" w:hAnsi="David" w:cs="David"/>
          <w:b/>
          <w:bCs/>
          <w:u w:val="single"/>
          <w:rtl/>
        </w:rPr>
        <w:t>שכל</w:t>
      </w:r>
      <w:r w:rsidRPr="00193572">
        <w:rPr>
          <w:rFonts w:ascii="David" w:hAnsi="David" w:cs="David"/>
          <w:rtl/>
        </w:rPr>
        <w:t xml:space="preserve"> בעלי הזכויות חתמו על הסכמי פינוי בינוי ומבלי שאלו שיעבדו את זכויותיהם במתחם לטובתו כבטוחה בגין מתן הליווי. זאת אפילו אם מדובר על מחצית מדירה בפרויקט הכולל </w:t>
      </w:r>
      <w:r w:rsidR="00662A0D">
        <w:rPr>
          <w:rFonts w:ascii="David" w:hAnsi="David" w:cs="David" w:hint="cs"/>
          <w:rtl/>
        </w:rPr>
        <w:t>180</w:t>
      </w:r>
      <w:r w:rsidRPr="00193572">
        <w:rPr>
          <w:rFonts w:ascii="David" w:hAnsi="David" w:cs="David"/>
          <w:rtl/>
        </w:rPr>
        <w:t xml:space="preserve"> יחידות – כמו במקרה דנן.</w:t>
      </w:r>
    </w:p>
    <w:p w14:paraId="3AFC3F4D" w14:textId="77777777" w:rsidR="00A83C67" w:rsidRPr="00193572" w:rsidRDefault="00A83C67" w:rsidP="00BE4D3B">
      <w:pPr>
        <w:pStyle w:val="HeadingMismach1"/>
        <w:numPr>
          <w:ilvl w:val="0"/>
          <w:numId w:val="0"/>
        </w:numPr>
        <w:spacing w:after="0" w:line="360" w:lineRule="auto"/>
        <w:ind w:left="567"/>
        <w:rPr>
          <w:rFonts w:ascii="David" w:hAnsi="David" w:cs="David"/>
        </w:rPr>
      </w:pPr>
      <w:r w:rsidRPr="00193572">
        <w:rPr>
          <w:rFonts w:ascii="David" w:hAnsi="David" w:cs="David"/>
          <w:rtl/>
        </w:rPr>
        <w:t>פינוי הדירות, לא רק שיקדם את הפרויקט, אלא יביא לכך שבעלי הדירות ישפרו את תנאי המחייה שלהם שכן צפוי כי מצב הדירות בהן הם יתגוררו בתקופת הבניה יהיה טוב יותר מזה של הדירות בהן הם מתגוררים כיום.</w:t>
      </w:r>
    </w:p>
    <w:p w14:paraId="7A154862" w14:textId="5FDD8899" w:rsidR="00A83C67" w:rsidRPr="00193572" w:rsidRDefault="00A83C67" w:rsidP="00BE4D3B">
      <w:pPr>
        <w:pStyle w:val="HeadingMismach1"/>
        <w:numPr>
          <w:ilvl w:val="0"/>
          <w:numId w:val="1"/>
        </w:numPr>
        <w:spacing w:after="0" w:line="360" w:lineRule="auto"/>
        <w:rPr>
          <w:rFonts w:ascii="David" w:hAnsi="David" w:cs="David"/>
        </w:rPr>
      </w:pPr>
      <w:r w:rsidRPr="00193572">
        <w:rPr>
          <w:rFonts w:ascii="David" w:hAnsi="David" w:cs="David"/>
          <w:rtl/>
        </w:rPr>
        <w:t xml:space="preserve">יוזכר -  ההסכם הוא הסכם המותנה בתנאים מתלים שאי קיומם, עד לתום התקופה שנקבעה בהסכם, עלול לבטל את ההסכמים עליהם חתמו בעלי הזכויות עם </w:t>
      </w:r>
      <w:del w:id="292" w:author="Adi Tal" w:date="2021-04-22T20:42:00Z">
        <w:r w:rsidRPr="00193572" w:rsidDel="00662A0D">
          <w:rPr>
            <w:rFonts w:ascii="David" w:hAnsi="David" w:cs="David"/>
            <w:rtl/>
          </w:rPr>
          <w:delText xml:space="preserve">המשיב </w:delText>
        </w:r>
      </w:del>
      <w:ins w:id="293" w:author="Adi Tal" w:date="2021-04-22T20:42:00Z">
        <w:r w:rsidR="00662A0D">
          <w:rPr>
            <w:rFonts w:ascii="David" w:hAnsi="David" w:cs="David" w:hint="cs"/>
            <w:rtl/>
          </w:rPr>
          <w:t>התובע</w:t>
        </w:r>
        <w:r w:rsidR="00662A0D" w:rsidRPr="00193572">
          <w:rPr>
            <w:rFonts w:ascii="David" w:hAnsi="David" w:cs="David"/>
            <w:rtl/>
          </w:rPr>
          <w:t xml:space="preserve"> </w:t>
        </w:r>
      </w:ins>
      <w:r w:rsidRPr="00193572">
        <w:rPr>
          <w:rFonts w:ascii="David" w:hAnsi="David" w:cs="David"/>
          <w:rtl/>
        </w:rPr>
        <w:t>3, ובכך לבטל את הפרויקט ואת התקשרות עם היזם.</w:t>
      </w:r>
    </w:p>
    <w:p w14:paraId="1D86C885" w14:textId="53B21056" w:rsidR="00A83C67" w:rsidRPr="00193572" w:rsidRDefault="00A83C67" w:rsidP="00BE4D3B">
      <w:pPr>
        <w:pStyle w:val="HeadingMismach1"/>
        <w:numPr>
          <w:ilvl w:val="0"/>
          <w:numId w:val="1"/>
        </w:numPr>
        <w:spacing w:after="0" w:line="360" w:lineRule="auto"/>
        <w:rPr>
          <w:rFonts w:ascii="David" w:hAnsi="David" w:cs="David"/>
        </w:rPr>
      </w:pPr>
      <w:r w:rsidRPr="00193572">
        <w:rPr>
          <w:rFonts w:ascii="David" w:hAnsi="David" w:cs="David"/>
          <w:rtl/>
        </w:rPr>
        <w:t xml:space="preserve">אף אחד מהצדדים לא מעוניין בכך. גם לא </w:t>
      </w:r>
      <w:del w:id="294" w:author="Adi Tal" w:date="2021-04-22T20:42:00Z">
        <w:r w:rsidRPr="00193572" w:rsidDel="00662A0D">
          <w:rPr>
            <w:rFonts w:ascii="David" w:hAnsi="David" w:cs="David"/>
            <w:rtl/>
          </w:rPr>
          <w:delText>המשיבים</w:delText>
        </w:r>
      </w:del>
      <w:ins w:id="295" w:author="Adi Tal" w:date="2021-04-22T20:42:00Z">
        <w:r w:rsidR="00662A0D">
          <w:rPr>
            <w:rFonts w:ascii="David" w:hAnsi="David" w:cs="David" w:hint="cs"/>
            <w:rtl/>
          </w:rPr>
          <w:t>הנתבעים</w:t>
        </w:r>
      </w:ins>
      <w:r w:rsidRPr="00193572">
        <w:rPr>
          <w:rFonts w:ascii="David" w:hAnsi="David" w:cs="David"/>
          <w:rtl/>
        </w:rPr>
        <w:t>.</w:t>
      </w:r>
    </w:p>
    <w:p w14:paraId="56C765F7" w14:textId="11AB2DC0" w:rsidR="00A83C67" w:rsidRPr="00193572" w:rsidRDefault="00A83C67" w:rsidP="00BE4D3B">
      <w:pPr>
        <w:pStyle w:val="HeadingMismach1"/>
        <w:numPr>
          <w:ilvl w:val="0"/>
          <w:numId w:val="1"/>
        </w:numPr>
        <w:spacing w:after="0" w:line="360" w:lineRule="auto"/>
        <w:rPr>
          <w:rFonts w:ascii="David" w:hAnsi="David" w:cs="David"/>
        </w:rPr>
      </w:pPr>
      <w:r w:rsidRPr="00193572">
        <w:rPr>
          <w:rFonts w:ascii="David" w:hAnsi="David" w:cs="David"/>
          <w:rtl/>
        </w:rPr>
        <w:t xml:space="preserve">הנזקים שיגרמו לכל הצדדים המעורבים בפרויקט, לרבות </w:t>
      </w:r>
      <w:del w:id="296" w:author="Adi Tal" w:date="2021-04-22T20:42:00Z">
        <w:r w:rsidRPr="00193572" w:rsidDel="00662A0D">
          <w:rPr>
            <w:rFonts w:ascii="David" w:hAnsi="David" w:cs="David"/>
            <w:rtl/>
          </w:rPr>
          <w:delText xml:space="preserve">המשיבים </w:delText>
        </w:r>
      </w:del>
      <w:ins w:id="297" w:author="Adi Tal" w:date="2021-04-22T20:42:00Z">
        <w:r w:rsidR="00662A0D">
          <w:rPr>
            <w:rFonts w:ascii="David" w:hAnsi="David" w:cs="David" w:hint="cs"/>
            <w:rtl/>
          </w:rPr>
          <w:t>הנתבעים</w:t>
        </w:r>
      </w:ins>
      <w:r w:rsidRPr="00193572">
        <w:rPr>
          <w:rFonts w:ascii="David" w:hAnsi="David" w:cs="David"/>
          <w:rtl/>
        </w:rPr>
        <w:t>, יתר בעלי הזכויות במתחם, וגם לסביבה, הם עצומים. מדובר על הפסד כלכלי וחברתי עצום לאין שיעור. הושקעו משאבים וזמן רבים בקידום התכנית ובהוצאת הפרויקט אל הפועל.</w:t>
      </w:r>
    </w:p>
    <w:p w14:paraId="3A9F91CB" w14:textId="77777777" w:rsidR="00A83C67" w:rsidRPr="00193572" w:rsidRDefault="00A83C67" w:rsidP="00BE4D3B">
      <w:pPr>
        <w:pStyle w:val="HeadingMismach1"/>
        <w:numPr>
          <w:ilvl w:val="0"/>
          <w:numId w:val="1"/>
        </w:numPr>
        <w:spacing w:after="0" w:line="360" w:lineRule="auto"/>
        <w:rPr>
          <w:rFonts w:ascii="David" w:hAnsi="David" w:cs="David"/>
        </w:rPr>
      </w:pPr>
      <w:r w:rsidRPr="00193572">
        <w:rPr>
          <w:rFonts w:ascii="David" w:hAnsi="David" w:cs="David"/>
          <w:rtl/>
        </w:rPr>
        <w:lastRenderedPageBreak/>
        <w:t xml:space="preserve">עיכובים נוספים, מעבר לאלו שכבר קרו ומעבר לאלו שעוד צפויים בפרויקט כה מורכב, יגדילו את הנזקים שכבר נגרמו ממילא בגין העיכוב.    </w:t>
      </w:r>
    </w:p>
    <w:p w14:paraId="16A8E327" w14:textId="3AC03C63" w:rsidR="00A83C67" w:rsidRPr="00072FDA" w:rsidDel="00072FDA" w:rsidRDefault="00A83C67" w:rsidP="00BE4D3B">
      <w:pPr>
        <w:pStyle w:val="Heading2"/>
        <w:numPr>
          <w:ilvl w:val="0"/>
          <w:numId w:val="23"/>
        </w:numPr>
        <w:spacing w:before="0" w:after="0" w:line="360" w:lineRule="auto"/>
        <w:rPr>
          <w:del w:id="298" w:author="Adi Tal" w:date="2021-04-22T20:59:00Z"/>
          <w:rFonts w:ascii="David" w:hAnsi="David" w:cs="David"/>
          <w:sz w:val="24"/>
          <w:szCs w:val="24"/>
          <w:u w:val="single"/>
          <w:rPrChange w:id="299" w:author="Adi Tal" w:date="2021-04-22T20:59:00Z">
            <w:rPr>
              <w:del w:id="300" w:author="Adi Tal" w:date="2021-04-22T20:59:00Z"/>
              <w:rFonts w:ascii="David" w:hAnsi="David" w:cs="David"/>
              <w:sz w:val="24"/>
              <w:szCs w:val="24"/>
            </w:rPr>
          </w:rPrChange>
        </w:rPr>
      </w:pPr>
      <w:del w:id="301" w:author="Adi Tal" w:date="2021-04-22T20:59:00Z">
        <w:r w:rsidRPr="00072FDA" w:rsidDel="00072FDA">
          <w:rPr>
            <w:rFonts w:ascii="David" w:hAnsi="David" w:cs="David"/>
            <w:sz w:val="24"/>
            <w:szCs w:val="24"/>
            <w:u w:val="single"/>
            <w:rtl/>
            <w:rPrChange w:id="302" w:author="Adi Tal" w:date="2021-04-22T20:59:00Z">
              <w:rPr>
                <w:rFonts w:ascii="David" w:hAnsi="David" w:cs="David"/>
                <w:sz w:val="24"/>
                <w:szCs w:val="24"/>
                <w:rtl/>
              </w:rPr>
            </w:rPrChange>
          </w:rPr>
          <w:delText>הסעד הנדרש</w:delText>
        </w:r>
      </w:del>
      <w:ins w:id="303" w:author="Adi Tal" w:date="2021-04-22T20:59:00Z">
        <w:r w:rsidR="00072FDA" w:rsidRPr="00072FDA">
          <w:rPr>
            <w:rFonts w:ascii="David" w:hAnsi="David" w:cs="David" w:hint="cs"/>
            <w:sz w:val="24"/>
            <w:szCs w:val="24"/>
            <w:u w:val="single"/>
            <w:rtl/>
            <w:rPrChange w:id="304" w:author="Adi Tal" w:date="2021-04-22T20:59:00Z">
              <w:rPr>
                <w:rFonts w:ascii="David" w:hAnsi="David" w:cs="David" w:hint="cs"/>
                <w:sz w:val="24"/>
                <w:szCs w:val="24"/>
                <w:rtl/>
              </w:rPr>
            </w:rPrChange>
          </w:rPr>
          <w:t>סיכום</w:t>
        </w:r>
      </w:ins>
    </w:p>
    <w:p w14:paraId="681F10CE" w14:textId="248833C9" w:rsidR="00A83C67" w:rsidRPr="00193572" w:rsidRDefault="00A83C67" w:rsidP="00BE4D3B">
      <w:pPr>
        <w:pStyle w:val="HeadingMismach1"/>
        <w:numPr>
          <w:ilvl w:val="0"/>
          <w:numId w:val="1"/>
        </w:numPr>
        <w:spacing w:after="0" w:line="360" w:lineRule="auto"/>
        <w:rPr>
          <w:rFonts w:ascii="David" w:hAnsi="David" w:cs="David"/>
        </w:rPr>
      </w:pPr>
      <w:r w:rsidRPr="00193572">
        <w:rPr>
          <w:rFonts w:ascii="David" w:hAnsi="David" w:cs="David"/>
          <w:rtl/>
        </w:rPr>
        <w:t xml:space="preserve">לאור כל האמור לעיל, מתבקש בית המשפט ליתן צו הצהרתי לפיו יש לראות בבעלי מחצית מן הזכויות בדירה – יורשי </w:t>
      </w:r>
      <w:r w:rsidR="00BD3534" w:rsidRPr="00193572">
        <w:rPr>
          <w:rFonts w:ascii="David" w:hAnsi="David" w:cs="David"/>
          <w:rtl/>
        </w:rPr>
        <w:t>המנוחה</w:t>
      </w:r>
      <w:r w:rsidRPr="00193572">
        <w:rPr>
          <w:rFonts w:ascii="David" w:hAnsi="David" w:cs="David"/>
          <w:rtl/>
        </w:rPr>
        <w:t xml:space="preserve"> – כמי שנתנו את הסכמתם לביצוע הפרויקט. </w:t>
      </w:r>
    </w:p>
    <w:p w14:paraId="2CA7F914" w14:textId="723D188C" w:rsidR="00A83C67" w:rsidRPr="00193572" w:rsidRDefault="00A83C67" w:rsidP="00BE4D3B">
      <w:pPr>
        <w:pStyle w:val="HeadingMismach1"/>
        <w:numPr>
          <w:ilvl w:val="0"/>
          <w:numId w:val="1"/>
        </w:numPr>
        <w:spacing w:after="0" w:line="360" w:lineRule="auto"/>
        <w:rPr>
          <w:rFonts w:ascii="David" w:hAnsi="David" w:cs="David"/>
        </w:rPr>
      </w:pPr>
      <w:r w:rsidRPr="00193572">
        <w:rPr>
          <w:rFonts w:ascii="David" w:hAnsi="David" w:cs="David"/>
          <w:rtl/>
        </w:rPr>
        <w:t>לחילופין מתבקש בית המשפט הנכבד ליתן כל סעד שייראה לו לנכון, שיש בו להוציא את הפרויקט אל הפועל בהקדם האפשרי.</w:t>
      </w:r>
    </w:p>
    <w:p w14:paraId="430B378D" w14:textId="2E2A76EA" w:rsidR="00A83C67" w:rsidRPr="00193572" w:rsidDel="00072FDA" w:rsidRDefault="00A83C67" w:rsidP="00BE4D3B">
      <w:pPr>
        <w:pStyle w:val="Heading2"/>
        <w:numPr>
          <w:ilvl w:val="0"/>
          <w:numId w:val="23"/>
        </w:numPr>
        <w:spacing w:before="0" w:after="0" w:line="360" w:lineRule="auto"/>
        <w:rPr>
          <w:del w:id="305" w:author="Adi Tal" w:date="2021-04-22T20:59:00Z"/>
          <w:rFonts w:ascii="David" w:hAnsi="David" w:cs="David"/>
          <w:sz w:val="24"/>
          <w:szCs w:val="24"/>
          <w:rtl/>
        </w:rPr>
      </w:pPr>
      <w:del w:id="306" w:author="Adi Tal" w:date="2021-04-22T20:59:00Z">
        <w:r w:rsidRPr="00193572" w:rsidDel="00072FDA">
          <w:rPr>
            <w:rFonts w:ascii="David" w:hAnsi="David" w:cs="David"/>
            <w:sz w:val="24"/>
            <w:szCs w:val="24"/>
            <w:rtl/>
          </w:rPr>
          <w:delText>סיכום</w:delText>
        </w:r>
      </w:del>
    </w:p>
    <w:p w14:paraId="205EFA69" w14:textId="30C9F470" w:rsidR="00A83C67" w:rsidRPr="00193572" w:rsidRDefault="00A83C67" w:rsidP="00BE4D3B">
      <w:pPr>
        <w:pStyle w:val="HeadingMismach1"/>
        <w:numPr>
          <w:ilvl w:val="0"/>
          <w:numId w:val="1"/>
        </w:numPr>
        <w:spacing w:after="0" w:line="360" w:lineRule="auto"/>
        <w:rPr>
          <w:rFonts w:ascii="David" w:hAnsi="David" w:cs="David"/>
        </w:rPr>
      </w:pPr>
      <w:r w:rsidRPr="00193572">
        <w:rPr>
          <w:rFonts w:ascii="David" w:hAnsi="David" w:cs="David"/>
          <w:rtl/>
        </w:rPr>
        <w:t>הפרויקט, הוא פרויקט גדול ובעל משמעות רבה לבעלי הזכויות בו (</w:t>
      </w:r>
      <w:r w:rsidR="006572D8" w:rsidRPr="00193572">
        <w:rPr>
          <w:rFonts w:ascii="David" w:hAnsi="David" w:cs="David"/>
          <w:rtl/>
        </w:rPr>
        <w:t>180</w:t>
      </w:r>
      <w:r w:rsidRPr="00193572">
        <w:rPr>
          <w:rFonts w:ascii="David" w:hAnsi="David" w:cs="David"/>
          <w:rtl/>
        </w:rPr>
        <w:t xml:space="preserve"> במספר), ל</w:t>
      </w:r>
      <w:r w:rsidR="006572D8" w:rsidRPr="00193572">
        <w:rPr>
          <w:rFonts w:ascii="David" w:hAnsi="David" w:cs="David"/>
          <w:rtl/>
        </w:rPr>
        <w:t>____________</w:t>
      </w:r>
      <w:r w:rsidRPr="00193572">
        <w:rPr>
          <w:rFonts w:ascii="David" w:hAnsi="David" w:cs="David"/>
          <w:rtl/>
        </w:rPr>
        <w:t xml:space="preserve"> ולכל תושבי העיר. לעת הזאת, הפרויקט כולו עומד מוקפא מסיבות כמעט קפקאיות.  </w:t>
      </w:r>
    </w:p>
    <w:p w14:paraId="76B94DFB" w14:textId="77777777" w:rsidR="00A83C67" w:rsidRPr="00193572" w:rsidRDefault="00A83C67" w:rsidP="00BE4D3B">
      <w:pPr>
        <w:pStyle w:val="HeadingMismach1"/>
        <w:numPr>
          <w:ilvl w:val="0"/>
          <w:numId w:val="1"/>
        </w:numPr>
        <w:spacing w:after="0" w:line="360" w:lineRule="auto"/>
        <w:rPr>
          <w:rFonts w:ascii="David" w:hAnsi="David" w:cs="David"/>
        </w:rPr>
      </w:pPr>
      <w:r w:rsidRPr="00193572">
        <w:rPr>
          <w:rFonts w:ascii="David" w:hAnsi="David" w:cs="David"/>
          <w:rtl/>
        </w:rPr>
        <w:t>בית המשפט הנכבד מתבקש להשתמש בסמכותו הטבועה ולאפשר לפרויקט זה לצאת אל הדרך.</w:t>
      </w:r>
    </w:p>
    <w:p w14:paraId="667D1024" w14:textId="43488ACF" w:rsidR="00DB6A15" w:rsidRPr="00193572" w:rsidRDefault="00DB6A15" w:rsidP="00BE4D3B">
      <w:pPr>
        <w:spacing w:after="0" w:line="360" w:lineRule="auto"/>
        <w:jc w:val="center"/>
        <w:rPr>
          <w:rFonts w:ascii="David" w:hAnsi="David" w:cs="David"/>
          <w:rtl/>
        </w:rPr>
      </w:pPr>
      <w:r w:rsidRPr="00193572">
        <w:rPr>
          <w:rFonts w:ascii="David" w:hAnsi="David" w:cs="David"/>
          <w:rtl/>
        </w:rPr>
        <w:t>___________________________</w:t>
      </w:r>
    </w:p>
    <w:p w14:paraId="5101FCFE" w14:textId="28F7AC4F" w:rsidR="00DB6A15" w:rsidRPr="00193572" w:rsidRDefault="00DB6A15" w:rsidP="00BE4D3B">
      <w:pPr>
        <w:spacing w:after="0" w:line="360" w:lineRule="auto"/>
        <w:jc w:val="center"/>
        <w:rPr>
          <w:rFonts w:ascii="David" w:hAnsi="David" w:cs="David"/>
          <w:rtl/>
        </w:rPr>
      </w:pPr>
      <w:r w:rsidRPr="00193572">
        <w:rPr>
          <w:rFonts w:ascii="David" w:hAnsi="David" w:cs="David"/>
          <w:rtl/>
        </w:rPr>
        <w:t xml:space="preserve">ב"כ </w:t>
      </w:r>
      <w:del w:id="307" w:author="Adi Tal" w:date="2021-04-22T20:37:00Z">
        <w:r w:rsidRPr="00193572" w:rsidDel="00662A0D">
          <w:rPr>
            <w:rFonts w:ascii="David" w:hAnsi="David" w:cs="David"/>
            <w:rtl/>
          </w:rPr>
          <w:delText>המבקשים</w:delText>
        </w:r>
      </w:del>
      <w:ins w:id="308" w:author="Adi Tal" w:date="2021-04-22T20:37:00Z">
        <w:r w:rsidR="00662A0D">
          <w:rPr>
            <w:rFonts w:ascii="David" w:hAnsi="David" w:cs="David" w:hint="cs"/>
            <w:rtl/>
          </w:rPr>
          <w:t>התובעים</w:t>
        </w:r>
      </w:ins>
    </w:p>
    <w:p w14:paraId="67672C9B" w14:textId="77777777" w:rsidR="00DB6A15" w:rsidRPr="00193572" w:rsidRDefault="00DB6A15" w:rsidP="00BE4D3B">
      <w:pPr>
        <w:spacing w:after="0" w:line="360" w:lineRule="auto"/>
        <w:rPr>
          <w:rFonts w:ascii="David" w:hAnsi="David" w:cs="David"/>
          <w:rtl/>
        </w:rPr>
      </w:pPr>
    </w:p>
    <w:p w14:paraId="1F3D65C9" w14:textId="1185F01B" w:rsidR="00A83C67" w:rsidRPr="00193572" w:rsidDel="00662A0D" w:rsidRDefault="00A83C67" w:rsidP="00BE4D3B">
      <w:pPr>
        <w:spacing w:after="0" w:line="360" w:lineRule="auto"/>
        <w:rPr>
          <w:del w:id="309" w:author="Adi Tal" w:date="2021-04-22T20:37:00Z"/>
          <w:rFonts w:ascii="David" w:hAnsi="David" w:cs="David"/>
          <w:rtl/>
        </w:rPr>
      </w:pPr>
      <w:del w:id="310" w:author="Adi Tal" w:date="2021-04-22T20:37:00Z">
        <w:r w:rsidRPr="00193572" w:rsidDel="00662A0D">
          <w:rPr>
            <w:rFonts w:ascii="David" w:hAnsi="David" w:cs="David"/>
            <w:rtl/>
          </w:rPr>
          <w:delText xml:space="preserve">היום, </w:delText>
        </w:r>
        <w:r w:rsidR="00FA69A7" w:rsidRPr="00193572" w:rsidDel="00662A0D">
          <w:rPr>
            <w:rFonts w:ascii="David" w:hAnsi="David" w:cs="David"/>
            <w:rtl/>
          </w:rPr>
          <w:delText>__________________</w:delText>
        </w:r>
        <w:r w:rsidRPr="00193572" w:rsidDel="00662A0D">
          <w:rPr>
            <w:rFonts w:ascii="David" w:hAnsi="David" w:cs="David"/>
            <w:rtl/>
          </w:rPr>
          <w:delText>.</w:delText>
        </w:r>
      </w:del>
    </w:p>
    <w:p w14:paraId="11769B8D" w14:textId="5580E3DA" w:rsidR="002B38A7" w:rsidRPr="00193572" w:rsidRDefault="002B38A7" w:rsidP="00BE4D3B">
      <w:pPr>
        <w:spacing w:after="0" w:line="360" w:lineRule="auto"/>
        <w:rPr>
          <w:rFonts w:ascii="David" w:hAnsi="David" w:cs="David"/>
          <w:rtl/>
        </w:rPr>
      </w:pPr>
    </w:p>
    <w:sectPr w:rsidR="002B38A7" w:rsidRPr="00193572" w:rsidSect="00193572">
      <w:headerReference w:type="even" r:id="rId8"/>
      <w:headerReference w:type="default" r:id="rId9"/>
      <w:footerReference w:type="even" r:id="rId10"/>
      <w:footerReference w:type="default" r:id="rId11"/>
      <w:headerReference w:type="first" r:id="rId12"/>
      <w:footerReference w:type="first" r:id="rId13"/>
      <w:pgSz w:w="11906" w:h="16838"/>
      <w:pgMar w:top="1440" w:right="1416" w:bottom="1440" w:left="1418" w:header="709" w:footer="709" w:gutter="0"/>
      <w:cols w:space="708"/>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CB3F3" w14:textId="77777777" w:rsidR="00CE2810" w:rsidRDefault="00CE2810">
      <w:r>
        <w:separator/>
      </w:r>
    </w:p>
  </w:endnote>
  <w:endnote w:type="continuationSeparator" w:id="0">
    <w:p w14:paraId="472AFCEA" w14:textId="77777777" w:rsidR="00CE2810" w:rsidRDefault="00CE28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Narkisim">
    <w:panose1 w:val="020E0502050101010101"/>
    <w:charset w:val="00"/>
    <w:family w:val="swiss"/>
    <w:pitch w:val="variable"/>
    <w:sig w:usb0="00000803" w:usb1="00000000" w:usb2="00000000" w:usb3="00000000" w:csb0="00000021" w:csb1="00000000"/>
  </w:font>
  <w:font w:name="David">
    <w:panose1 w:val="020E0502060401010101"/>
    <w:charset w:val="00"/>
    <w:family w:val="swiss"/>
    <w:pitch w:val="variable"/>
    <w:sig w:usb0="00000803" w:usb1="00000000" w:usb2="00000000" w:usb3="00000000" w:csb0="0000002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B64FD" w14:textId="77777777" w:rsidR="00082557" w:rsidRDefault="000825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D484B" w14:textId="77777777" w:rsidR="00A32AA9" w:rsidRPr="00545639" w:rsidRDefault="00A32AA9" w:rsidP="00545639">
    <w:pPr>
      <w:pStyle w:val="Footer"/>
      <w:rPr>
        <w:szCs w:val="20"/>
        <w:rt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1D1C5" w14:textId="77777777" w:rsidR="00A32AA9" w:rsidRPr="00B51840" w:rsidRDefault="00A32AA9" w:rsidP="00545639">
    <w:pPr>
      <w:pStyle w:val="Footer"/>
      <w:rPr>
        <w:szCs w:val="20"/>
        <w:rt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166F4" w14:textId="77777777" w:rsidR="00CE2810" w:rsidRDefault="00CE2810">
      <w:r>
        <w:separator/>
      </w:r>
    </w:p>
  </w:footnote>
  <w:footnote w:type="continuationSeparator" w:id="0">
    <w:p w14:paraId="03314D71" w14:textId="77777777" w:rsidR="00CE2810" w:rsidRDefault="00CE2810">
      <w:r>
        <w:continuationSeparator/>
      </w:r>
    </w:p>
  </w:footnote>
  <w:footnote w:id="1">
    <w:p w14:paraId="05F3ED54" w14:textId="77777777" w:rsidR="00A83C67" w:rsidRDefault="00A83C67" w:rsidP="00A83C67">
      <w:pPr>
        <w:pStyle w:val="FootnoteText"/>
      </w:pPr>
      <w:r>
        <w:rPr>
          <w:rStyle w:val="FootnoteReference"/>
        </w:rPr>
        <w:footnoteRef/>
      </w:r>
      <w:r>
        <w:rPr>
          <w:rtl/>
        </w:rPr>
        <w:t xml:space="preserve"> </w:t>
      </w:r>
      <w:r>
        <w:rPr>
          <w:rFonts w:hint="cs"/>
          <w:rtl/>
        </w:rPr>
        <w:t>תצ"ר- תכנית המאחדת את החלקות הקיימות במתחם לחלקה אחת ומחלקת את החלקה זו לחלקות חדשות בהתאם לתכנית</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31064" w14:textId="77777777" w:rsidR="00082557" w:rsidRDefault="000825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182B2" w14:textId="77777777" w:rsidR="00A32AA9" w:rsidRDefault="00414FBD" w:rsidP="00F255A5">
    <w:pPr>
      <w:pStyle w:val="Header"/>
      <w:jc w:val="center"/>
    </w:pPr>
    <w:r>
      <w:fldChar w:fldCharType="begin"/>
    </w:r>
    <w:r w:rsidR="00DB11A5">
      <w:instrText xml:space="preserve"> PAGE  \* ArabicDash  \* MERGEFORMAT </w:instrText>
    </w:r>
    <w:r>
      <w:fldChar w:fldCharType="separate"/>
    </w:r>
    <w:r w:rsidR="00382D8F">
      <w:rPr>
        <w:noProof/>
      </w:rPr>
      <w:t>- 18 -</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1ABCA" w14:textId="77777777" w:rsidR="00082557" w:rsidRDefault="00082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97813"/>
    <w:multiLevelType w:val="multilevel"/>
    <w:tmpl w:val="27D44BB4"/>
    <w:lvl w:ilvl="0">
      <w:start w:val="1"/>
      <w:numFmt w:val="decimal"/>
      <w:lvlText w:val="%1."/>
      <w:lvlJc w:val="center"/>
      <w:pPr>
        <w:tabs>
          <w:tab w:val="num" w:pos="1100"/>
        </w:tabs>
        <w:ind w:left="1004" w:hanging="46"/>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5AB1E11"/>
    <w:multiLevelType w:val="multilevel"/>
    <w:tmpl w:val="F326BFBC"/>
    <w:lvl w:ilvl="0">
      <w:start w:val="1"/>
      <w:numFmt w:val="hebrew1"/>
      <w:lvlText w:val="%1."/>
      <w:lvlJc w:val="center"/>
      <w:pPr>
        <w:ind w:left="360" w:hanging="360"/>
      </w:pPr>
      <w:rPr>
        <w:lang w:val="en-US"/>
      </w:rPr>
    </w:lvl>
    <w:lvl w:ilvl="1">
      <w:start w:val="1"/>
      <w:numFmt w:val="decimal"/>
      <w:lvlText w:val="%1.%2."/>
      <w:lvlJc w:val="center"/>
      <w:pPr>
        <w:ind w:left="720" w:hanging="360"/>
      </w:pPr>
    </w:lvl>
    <w:lvl w:ilvl="2">
      <w:start w:val="1"/>
      <w:numFmt w:val="hebrew1"/>
      <w:lvlText w:val="%1.%2.%3."/>
      <w:lvlJc w:val="center"/>
      <w:pPr>
        <w:ind w:left="1080" w:hanging="360"/>
      </w:pPr>
    </w:lvl>
    <w:lvl w:ilvl="3">
      <w:start w:val="1"/>
      <w:numFmt w:val="decimal"/>
      <w:lvlText w:val="%1.%2.%3.%4."/>
      <w:lvlJc w:val="center"/>
      <w:pPr>
        <w:ind w:left="1440" w:hanging="360"/>
      </w:pPr>
    </w:lvl>
    <w:lvl w:ilvl="4">
      <w:start w:val="1"/>
      <w:numFmt w:val="hebrew1"/>
      <w:lvlText w:val="%1.%2.%3.%4.%5."/>
      <w:lvlJc w:val="center"/>
      <w:pPr>
        <w:ind w:left="1800" w:hanging="360"/>
      </w:pPr>
    </w:lvl>
    <w:lvl w:ilvl="5">
      <w:start w:val="1"/>
      <w:numFmt w:val="decimal"/>
      <w:lvlText w:val="%1.%2.%3.%4.%5.%6."/>
      <w:lvlJc w:val="center"/>
      <w:pPr>
        <w:ind w:left="2160" w:hanging="360"/>
      </w:pPr>
    </w:lvl>
    <w:lvl w:ilvl="6">
      <w:start w:val="1"/>
      <w:numFmt w:val="hebrew1"/>
      <w:lvlText w:val="%1.%2.%3.%4.%5.%6.%7."/>
      <w:lvlJc w:val="center"/>
      <w:pPr>
        <w:ind w:left="2520" w:hanging="360"/>
      </w:pPr>
    </w:lvl>
    <w:lvl w:ilvl="7">
      <w:start w:val="1"/>
      <w:numFmt w:val="decimal"/>
      <w:lvlText w:val="%1.%2.%3.%4.%5.%6.%7.%8."/>
      <w:lvlJc w:val="center"/>
      <w:pPr>
        <w:ind w:left="2880" w:hanging="360"/>
      </w:pPr>
    </w:lvl>
    <w:lvl w:ilvl="8">
      <w:start w:val="1"/>
      <w:numFmt w:val="hebrew1"/>
      <w:lvlText w:val="%1.%2.%3.%4.%5.%6.%7.%8.%9."/>
      <w:lvlJc w:val="center"/>
      <w:pPr>
        <w:ind w:left="3240" w:hanging="360"/>
      </w:pPr>
    </w:lvl>
  </w:abstractNum>
  <w:abstractNum w:abstractNumId="2" w15:restartNumberingAfterBreak="0">
    <w:nsid w:val="0B3D60C8"/>
    <w:multiLevelType w:val="multilevel"/>
    <w:tmpl w:val="D52CA4B0"/>
    <w:lvl w:ilvl="0">
      <w:start w:val="1"/>
      <w:numFmt w:val="hebrew1"/>
      <w:lvlText w:val="(%1)"/>
      <w:lvlJc w:val="left"/>
      <w:pPr>
        <w:tabs>
          <w:tab w:val="num" w:pos="1247"/>
        </w:tabs>
        <w:ind w:left="1247" w:hanging="567"/>
      </w:pPr>
      <w:rPr>
        <w:rFonts w:cs="Narkisim" w:hint="cs"/>
        <w:bCs w:val="0"/>
        <w:iCs w:val="0"/>
        <w:szCs w:val="24"/>
      </w:rPr>
    </w:lvl>
    <w:lvl w:ilvl="1">
      <w:start w:val="1"/>
      <w:numFmt w:val="decimal"/>
      <w:lvlText w:val="(%2)"/>
      <w:lvlJc w:val="left"/>
      <w:pPr>
        <w:tabs>
          <w:tab w:val="num" w:pos="1927"/>
        </w:tabs>
        <w:ind w:left="1927" w:hanging="567"/>
      </w:pPr>
      <w:rPr>
        <w:rFonts w:cs="Narkisim" w:hint="cs"/>
        <w:bCs w:val="0"/>
        <w:iCs w:val="0"/>
        <w:szCs w:val="24"/>
      </w:rPr>
    </w:lvl>
    <w:lvl w:ilvl="2">
      <w:start w:val="1"/>
      <w:numFmt w:val="decimal"/>
      <w:lvlText w:val="(%3)"/>
      <w:lvlJc w:val="left"/>
      <w:pPr>
        <w:tabs>
          <w:tab w:val="num" w:pos="736"/>
        </w:tabs>
        <w:ind w:left="736" w:hanging="567"/>
      </w:pPr>
      <w:rPr>
        <w:rFonts w:cs="Narkisim" w:hint="cs"/>
        <w:bCs w:val="0"/>
        <w:iCs w:val="0"/>
        <w:szCs w:val="24"/>
      </w:rPr>
    </w:lvl>
    <w:lvl w:ilvl="3">
      <w:start w:val="1"/>
      <w:numFmt w:val="lowerLetter"/>
      <w:lvlText w:val="%4)"/>
      <w:lvlJc w:val="left"/>
      <w:pPr>
        <w:tabs>
          <w:tab w:val="num" w:pos="2258"/>
        </w:tabs>
        <w:ind w:left="1898" w:firstLine="0"/>
      </w:pPr>
      <w:rPr>
        <w:rFonts w:hint="default"/>
      </w:rPr>
    </w:lvl>
    <w:lvl w:ilvl="4">
      <w:start w:val="1"/>
      <w:numFmt w:val="decimal"/>
      <w:lvlText w:val="(%5)"/>
      <w:lvlJc w:val="left"/>
      <w:pPr>
        <w:tabs>
          <w:tab w:val="num" w:pos="2978"/>
        </w:tabs>
        <w:ind w:left="2618" w:firstLine="0"/>
      </w:pPr>
      <w:rPr>
        <w:rFonts w:hint="default"/>
      </w:rPr>
    </w:lvl>
    <w:lvl w:ilvl="5">
      <w:start w:val="1"/>
      <w:numFmt w:val="lowerLetter"/>
      <w:lvlText w:val="(%6)"/>
      <w:lvlJc w:val="left"/>
      <w:pPr>
        <w:tabs>
          <w:tab w:val="num" w:pos="3698"/>
        </w:tabs>
        <w:ind w:left="3338" w:firstLine="0"/>
      </w:pPr>
      <w:rPr>
        <w:rFonts w:hint="default"/>
      </w:rPr>
    </w:lvl>
    <w:lvl w:ilvl="6">
      <w:start w:val="1"/>
      <w:numFmt w:val="lowerRoman"/>
      <w:lvlText w:val="(%7)"/>
      <w:lvlJc w:val="left"/>
      <w:pPr>
        <w:tabs>
          <w:tab w:val="num" w:pos="4418"/>
        </w:tabs>
        <w:ind w:left="4058" w:firstLine="0"/>
      </w:pPr>
      <w:rPr>
        <w:rFonts w:hint="default"/>
      </w:rPr>
    </w:lvl>
    <w:lvl w:ilvl="7">
      <w:start w:val="1"/>
      <w:numFmt w:val="lowerLetter"/>
      <w:lvlText w:val="(%8)"/>
      <w:lvlJc w:val="left"/>
      <w:pPr>
        <w:tabs>
          <w:tab w:val="num" w:pos="5138"/>
        </w:tabs>
        <w:ind w:left="4778" w:firstLine="0"/>
      </w:pPr>
      <w:rPr>
        <w:rFonts w:hint="default"/>
      </w:rPr>
    </w:lvl>
    <w:lvl w:ilvl="8">
      <w:start w:val="1"/>
      <w:numFmt w:val="lowerRoman"/>
      <w:lvlText w:val="(%9)"/>
      <w:lvlJc w:val="left"/>
      <w:pPr>
        <w:tabs>
          <w:tab w:val="num" w:pos="5858"/>
        </w:tabs>
        <w:ind w:left="5498" w:firstLine="0"/>
      </w:pPr>
      <w:rPr>
        <w:rFonts w:hint="default"/>
      </w:rPr>
    </w:lvl>
  </w:abstractNum>
  <w:abstractNum w:abstractNumId="3" w15:restartNumberingAfterBreak="0">
    <w:nsid w:val="1BE5657A"/>
    <w:multiLevelType w:val="multilevel"/>
    <w:tmpl w:val="F83C96AC"/>
    <w:lvl w:ilvl="0">
      <w:start w:val="1"/>
      <w:numFmt w:val="decimal"/>
      <w:lvlText w:val="%1."/>
      <w:lvlJc w:val="left"/>
      <w:pPr>
        <w:tabs>
          <w:tab w:val="num" w:pos="1077"/>
        </w:tabs>
        <w:ind w:left="1077" w:hanging="567"/>
      </w:pPr>
      <w:rPr>
        <w:rFonts w:cs="Narkisim" w:hint="cs"/>
        <w:bCs w:val="0"/>
        <w:iCs w:val="0"/>
        <w:szCs w:val="24"/>
      </w:rPr>
    </w:lvl>
    <w:lvl w:ilvl="1">
      <w:start w:val="1"/>
      <w:numFmt w:val="hebrew2"/>
      <w:lvlText w:val="(%2)"/>
      <w:lvlJc w:val="left"/>
      <w:pPr>
        <w:tabs>
          <w:tab w:val="num" w:pos="1758"/>
        </w:tabs>
        <w:ind w:left="1758" w:hanging="567"/>
      </w:pPr>
      <w:rPr>
        <w:rFonts w:cs="Narkisim" w:hint="cs"/>
        <w:bCs w:val="0"/>
        <w:iCs w:val="0"/>
        <w:szCs w:val="24"/>
      </w:rPr>
    </w:lvl>
    <w:lvl w:ilvl="2">
      <w:start w:val="1"/>
      <w:numFmt w:val="decimal"/>
      <w:lvlText w:val="(%3)"/>
      <w:lvlJc w:val="left"/>
      <w:pPr>
        <w:tabs>
          <w:tab w:val="num" w:pos="2438"/>
        </w:tabs>
        <w:ind w:left="2438" w:hanging="567"/>
      </w:pPr>
      <w:rPr>
        <w:rFonts w:cs="Narkisim" w:hint="cs"/>
        <w:bCs w:val="0"/>
        <w:iCs w:val="0"/>
        <w:szCs w:val="24"/>
      </w:rPr>
    </w:lvl>
    <w:lvl w:ilvl="3">
      <w:start w:val="1"/>
      <w:numFmt w:val="lowerLetter"/>
      <w:lvlText w:val="%4)"/>
      <w:lvlJc w:val="left"/>
      <w:pPr>
        <w:tabs>
          <w:tab w:val="num" w:pos="4170"/>
        </w:tabs>
        <w:ind w:left="3810" w:firstLine="0"/>
      </w:pPr>
      <w:rPr>
        <w:rFonts w:hint="default"/>
      </w:rPr>
    </w:lvl>
    <w:lvl w:ilvl="4">
      <w:start w:val="1"/>
      <w:numFmt w:val="decimal"/>
      <w:lvlText w:val="(%5)"/>
      <w:lvlJc w:val="left"/>
      <w:pPr>
        <w:tabs>
          <w:tab w:val="num" w:pos="4890"/>
        </w:tabs>
        <w:ind w:left="4530" w:firstLine="0"/>
      </w:pPr>
      <w:rPr>
        <w:rFonts w:hint="default"/>
      </w:rPr>
    </w:lvl>
    <w:lvl w:ilvl="5">
      <w:start w:val="1"/>
      <w:numFmt w:val="lowerLetter"/>
      <w:lvlText w:val="(%6)"/>
      <w:lvlJc w:val="left"/>
      <w:pPr>
        <w:tabs>
          <w:tab w:val="num" w:pos="5610"/>
        </w:tabs>
        <w:ind w:left="5250" w:firstLine="0"/>
      </w:pPr>
      <w:rPr>
        <w:rFonts w:hint="default"/>
      </w:rPr>
    </w:lvl>
    <w:lvl w:ilvl="6">
      <w:start w:val="1"/>
      <w:numFmt w:val="lowerRoman"/>
      <w:lvlText w:val="(%7)"/>
      <w:lvlJc w:val="left"/>
      <w:pPr>
        <w:tabs>
          <w:tab w:val="num" w:pos="6330"/>
        </w:tabs>
        <w:ind w:left="5970" w:firstLine="0"/>
      </w:pPr>
      <w:rPr>
        <w:rFonts w:hint="default"/>
      </w:rPr>
    </w:lvl>
    <w:lvl w:ilvl="7">
      <w:start w:val="1"/>
      <w:numFmt w:val="lowerLetter"/>
      <w:lvlText w:val="(%8)"/>
      <w:lvlJc w:val="left"/>
      <w:pPr>
        <w:tabs>
          <w:tab w:val="num" w:pos="7050"/>
        </w:tabs>
        <w:ind w:left="6690" w:firstLine="0"/>
      </w:pPr>
      <w:rPr>
        <w:rFonts w:hint="default"/>
      </w:rPr>
    </w:lvl>
    <w:lvl w:ilvl="8">
      <w:start w:val="1"/>
      <w:numFmt w:val="lowerRoman"/>
      <w:lvlText w:val="(%9)"/>
      <w:lvlJc w:val="left"/>
      <w:pPr>
        <w:tabs>
          <w:tab w:val="num" w:pos="7770"/>
        </w:tabs>
        <w:ind w:left="7410" w:firstLine="0"/>
      </w:pPr>
      <w:rPr>
        <w:rFonts w:hint="default"/>
      </w:rPr>
    </w:lvl>
  </w:abstractNum>
  <w:abstractNum w:abstractNumId="4" w15:restartNumberingAfterBreak="0">
    <w:nsid w:val="1D700444"/>
    <w:multiLevelType w:val="multilevel"/>
    <w:tmpl w:val="B46E6970"/>
    <w:lvl w:ilvl="0">
      <w:start w:val="1"/>
      <w:numFmt w:val="decimal"/>
      <w:lvlText w:val="(%1)"/>
      <w:lvlJc w:val="left"/>
      <w:pPr>
        <w:tabs>
          <w:tab w:val="num" w:pos="2268"/>
        </w:tabs>
        <w:ind w:left="2268" w:hanging="567"/>
      </w:pPr>
      <w:rPr>
        <w:rFonts w:cs="Narkisim" w:hint="cs"/>
        <w:bCs w:val="0"/>
        <w:iCs w:val="0"/>
        <w:szCs w:val="24"/>
      </w:rPr>
    </w:lvl>
    <w:lvl w:ilvl="1">
      <w:start w:val="1"/>
      <w:numFmt w:val="decimal"/>
      <w:lvlText w:val="(%2)"/>
      <w:lvlJc w:val="left"/>
      <w:pPr>
        <w:tabs>
          <w:tab w:val="num" w:pos="567"/>
        </w:tabs>
        <w:ind w:left="567" w:hanging="567"/>
      </w:pPr>
      <w:rPr>
        <w:rFonts w:cs="Narkisim" w:hint="cs"/>
        <w:bCs w:val="0"/>
        <w:iCs w:val="0"/>
        <w:szCs w:val="24"/>
      </w:rPr>
    </w:lvl>
    <w:lvl w:ilvl="2">
      <w:start w:val="1"/>
      <w:numFmt w:val="decimal"/>
      <w:lvlText w:val="(%3)"/>
      <w:lvlJc w:val="left"/>
      <w:pPr>
        <w:tabs>
          <w:tab w:val="num" w:pos="567"/>
        </w:tabs>
        <w:ind w:left="567" w:hanging="567"/>
      </w:pPr>
      <w:rPr>
        <w:rFonts w:cs="Narkisim" w:hint="cs"/>
        <w:bCs w:val="0"/>
        <w:iCs w:val="0"/>
        <w:szCs w:val="24"/>
      </w:rPr>
    </w:lvl>
    <w:lvl w:ilvl="3">
      <w:start w:val="1"/>
      <w:numFmt w:val="lowerLetter"/>
      <w:lvlText w:val="%4)"/>
      <w:lvlJc w:val="left"/>
      <w:pPr>
        <w:tabs>
          <w:tab w:val="num" w:pos="2089"/>
        </w:tabs>
        <w:ind w:left="1729" w:firstLine="0"/>
      </w:pPr>
      <w:rPr>
        <w:rFonts w:hint="default"/>
      </w:rPr>
    </w:lvl>
    <w:lvl w:ilvl="4">
      <w:start w:val="1"/>
      <w:numFmt w:val="decimal"/>
      <w:lvlText w:val="(%5)"/>
      <w:lvlJc w:val="left"/>
      <w:pPr>
        <w:tabs>
          <w:tab w:val="num" w:pos="2809"/>
        </w:tabs>
        <w:ind w:left="2449" w:firstLine="0"/>
      </w:pPr>
      <w:rPr>
        <w:rFonts w:hint="default"/>
      </w:rPr>
    </w:lvl>
    <w:lvl w:ilvl="5">
      <w:start w:val="1"/>
      <w:numFmt w:val="lowerLetter"/>
      <w:lvlText w:val="(%6)"/>
      <w:lvlJc w:val="left"/>
      <w:pPr>
        <w:tabs>
          <w:tab w:val="num" w:pos="3529"/>
        </w:tabs>
        <w:ind w:left="3169" w:firstLine="0"/>
      </w:pPr>
      <w:rPr>
        <w:rFonts w:hint="default"/>
      </w:rPr>
    </w:lvl>
    <w:lvl w:ilvl="6">
      <w:start w:val="1"/>
      <w:numFmt w:val="lowerRoman"/>
      <w:lvlText w:val="(%7)"/>
      <w:lvlJc w:val="left"/>
      <w:pPr>
        <w:tabs>
          <w:tab w:val="num" w:pos="4249"/>
        </w:tabs>
        <w:ind w:left="3889" w:firstLine="0"/>
      </w:pPr>
      <w:rPr>
        <w:rFonts w:hint="default"/>
      </w:rPr>
    </w:lvl>
    <w:lvl w:ilvl="7">
      <w:start w:val="1"/>
      <w:numFmt w:val="lowerLetter"/>
      <w:lvlText w:val="(%8)"/>
      <w:lvlJc w:val="left"/>
      <w:pPr>
        <w:tabs>
          <w:tab w:val="num" w:pos="4969"/>
        </w:tabs>
        <w:ind w:left="4609" w:firstLine="0"/>
      </w:pPr>
      <w:rPr>
        <w:rFonts w:hint="default"/>
      </w:rPr>
    </w:lvl>
    <w:lvl w:ilvl="8">
      <w:start w:val="1"/>
      <w:numFmt w:val="lowerRoman"/>
      <w:lvlText w:val="(%9)"/>
      <w:lvlJc w:val="left"/>
      <w:pPr>
        <w:tabs>
          <w:tab w:val="num" w:pos="5689"/>
        </w:tabs>
        <w:ind w:left="5329" w:firstLine="0"/>
      </w:pPr>
      <w:rPr>
        <w:rFonts w:hint="default"/>
      </w:rPr>
    </w:lvl>
  </w:abstractNum>
  <w:abstractNum w:abstractNumId="5" w15:restartNumberingAfterBreak="0">
    <w:nsid w:val="1DC55480"/>
    <w:multiLevelType w:val="multilevel"/>
    <w:tmpl w:val="9ABEEAEA"/>
    <w:lvl w:ilvl="0">
      <w:start w:val="1"/>
      <w:numFmt w:val="decimal"/>
      <w:lvlText w:val="%1."/>
      <w:lvlJc w:val="left"/>
      <w:pPr>
        <w:tabs>
          <w:tab w:val="num" w:pos="567"/>
        </w:tabs>
        <w:ind w:left="567" w:hanging="567"/>
      </w:pPr>
      <w:rPr>
        <w:rFonts w:cs="Narkisim" w:hint="cs"/>
        <w:bCs w:val="0"/>
        <w:iCs w:val="0"/>
        <w:szCs w:val="24"/>
      </w:rPr>
    </w:lvl>
    <w:lvl w:ilvl="1">
      <w:start w:val="1"/>
      <w:numFmt w:val="hebrew2"/>
      <w:lvlText w:val="(%2)"/>
      <w:lvlJc w:val="left"/>
      <w:pPr>
        <w:tabs>
          <w:tab w:val="num" w:pos="1248"/>
        </w:tabs>
        <w:ind w:left="1248" w:hanging="567"/>
      </w:pPr>
      <w:rPr>
        <w:rFonts w:cs="Narkisim" w:hint="cs"/>
        <w:bCs w:val="0"/>
        <w:iCs w:val="0"/>
        <w:szCs w:val="24"/>
      </w:rPr>
    </w:lvl>
    <w:lvl w:ilvl="2">
      <w:start w:val="1"/>
      <w:numFmt w:val="decimal"/>
      <w:lvlText w:val="(%3)"/>
      <w:lvlJc w:val="left"/>
      <w:pPr>
        <w:tabs>
          <w:tab w:val="num" w:pos="1928"/>
        </w:tabs>
        <w:ind w:left="1928" w:hanging="567"/>
      </w:pPr>
      <w:rPr>
        <w:rFonts w:cs="Narkisim" w:hint="cs"/>
        <w:bCs w:val="0"/>
        <w:iCs w:val="0"/>
        <w:szCs w:val="24"/>
      </w:rPr>
    </w:lvl>
    <w:lvl w:ilvl="3">
      <w:start w:val="1"/>
      <w:numFmt w:val="lowerLetter"/>
      <w:lvlText w:val="%4)"/>
      <w:lvlJc w:val="left"/>
      <w:pPr>
        <w:tabs>
          <w:tab w:val="num" w:pos="3660"/>
        </w:tabs>
        <w:ind w:left="3300" w:firstLine="0"/>
      </w:pPr>
      <w:rPr>
        <w:rFonts w:hint="default"/>
      </w:rPr>
    </w:lvl>
    <w:lvl w:ilvl="4">
      <w:start w:val="1"/>
      <w:numFmt w:val="decimal"/>
      <w:lvlText w:val="(%5)"/>
      <w:lvlJc w:val="left"/>
      <w:pPr>
        <w:tabs>
          <w:tab w:val="num" w:pos="4380"/>
        </w:tabs>
        <w:ind w:left="4020" w:firstLine="0"/>
      </w:pPr>
      <w:rPr>
        <w:rFonts w:hint="default"/>
      </w:rPr>
    </w:lvl>
    <w:lvl w:ilvl="5">
      <w:start w:val="1"/>
      <w:numFmt w:val="lowerLetter"/>
      <w:lvlText w:val="(%6)"/>
      <w:lvlJc w:val="left"/>
      <w:pPr>
        <w:tabs>
          <w:tab w:val="num" w:pos="5100"/>
        </w:tabs>
        <w:ind w:left="4740" w:firstLine="0"/>
      </w:pPr>
      <w:rPr>
        <w:rFonts w:hint="default"/>
      </w:rPr>
    </w:lvl>
    <w:lvl w:ilvl="6">
      <w:start w:val="1"/>
      <w:numFmt w:val="lowerRoman"/>
      <w:lvlText w:val="(%7)"/>
      <w:lvlJc w:val="left"/>
      <w:pPr>
        <w:tabs>
          <w:tab w:val="num" w:pos="5820"/>
        </w:tabs>
        <w:ind w:left="5460" w:firstLine="0"/>
      </w:pPr>
      <w:rPr>
        <w:rFonts w:hint="default"/>
      </w:rPr>
    </w:lvl>
    <w:lvl w:ilvl="7">
      <w:start w:val="1"/>
      <w:numFmt w:val="lowerLetter"/>
      <w:lvlText w:val="(%8)"/>
      <w:lvlJc w:val="left"/>
      <w:pPr>
        <w:tabs>
          <w:tab w:val="num" w:pos="6540"/>
        </w:tabs>
        <w:ind w:left="6180" w:firstLine="0"/>
      </w:pPr>
      <w:rPr>
        <w:rFonts w:hint="default"/>
      </w:rPr>
    </w:lvl>
    <w:lvl w:ilvl="8">
      <w:start w:val="1"/>
      <w:numFmt w:val="lowerRoman"/>
      <w:lvlText w:val="(%9)"/>
      <w:lvlJc w:val="left"/>
      <w:pPr>
        <w:tabs>
          <w:tab w:val="num" w:pos="7260"/>
        </w:tabs>
        <w:ind w:left="6900" w:firstLine="0"/>
      </w:pPr>
      <w:rPr>
        <w:rFonts w:hint="default"/>
      </w:rPr>
    </w:lvl>
  </w:abstractNum>
  <w:abstractNum w:abstractNumId="6" w15:restartNumberingAfterBreak="0">
    <w:nsid w:val="1E0D078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3A06198"/>
    <w:multiLevelType w:val="multilevel"/>
    <w:tmpl w:val="661A5F94"/>
    <w:lvl w:ilvl="0">
      <w:start w:val="1"/>
      <w:numFmt w:val="hebrew1"/>
      <w:pStyle w:val="HeadingMismach2"/>
      <w:lvlText w:val="(%1)"/>
      <w:lvlJc w:val="left"/>
      <w:pPr>
        <w:tabs>
          <w:tab w:val="num" w:pos="1191"/>
        </w:tabs>
        <w:ind w:left="1134" w:hanging="567"/>
      </w:pPr>
      <w:rPr>
        <w:rFonts w:cs="Narkisim" w:hint="cs"/>
        <w:bCs w:val="0"/>
        <w:iCs w:val="0"/>
        <w:szCs w:val="24"/>
      </w:rPr>
    </w:lvl>
    <w:lvl w:ilvl="1">
      <w:start w:val="1"/>
      <w:numFmt w:val="decimal"/>
      <w:lvlText w:val="(%2)"/>
      <w:lvlJc w:val="left"/>
      <w:pPr>
        <w:tabs>
          <w:tab w:val="num" w:pos="1814"/>
        </w:tabs>
        <w:ind w:left="1814" w:hanging="567"/>
      </w:pPr>
      <w:rPr>
        <w:rFonts w:cs="Narkisim" w:hint="cs"/>
        <w:bCs w:val="0"/>
        <w:iCs w:val="0"/>
        <w:szCs w:val="24"/>
      </w:rPr>
    </w:lvl>
    <w:lvl w:ilvl="2">
      <w:start w:val="1"/>
      <w:numFmt w:val="decimal"/>
      <w:lvlText w:val="(%3)"/>
      <w:lvlJc w:val="left"/>
      <w:pPr>
        <w:tabs>
          <w:tab w:val="num" w:pos="623"/>
        </w:tabs>
        <w:ind w:left="623" w:hanging="567"/>
      </w:pPr>
      <w:rPr>
        <w:rFonts w:cs="Narkisim" w:hint="cs"/>
        <w:bCs w:val="0"/>
        <w:iCs w:val="0"/>
        <w:szCs w:val="24"/>
      </w:rPr>
    </w:lvl>
    <w:lvl w:ilvl="3">
      <w:start w:val="1"/>
      <w:numFmt w:val="lowerLetter"/>
      <w:lvlText w:val="%4)"/>
      <w:lvlJc w:val="left"/>
      <w:pPr>
        <w:tabs>
          <w:tab w:val="num" w:pos="2145"/>
        </w:tabs>
        <w:ind w:left="1785" w:firstLine="0"/>
      </w:pPr>
      <w:rPr>
        <w:rFonts w:hint="default"/>
      </w:rPr>
    </w:lvl>
    <w:lvl w:ilvl="4">
      <w:start w:val="1"/>
      <w:numFmt w:val="decimal"/>
      <w:lvlText w:val="(%5)"/>
      <w:lvlJc w:val="left"/>
      <w:pPr>
        <w:tabs>
          <w:tab w:val="num" w:pos="2865"/>
        </w:tabs>
        <w:ind w:left="2505" w:firstLine="0"/>
      </w:pPr>
      <w:rPr>
        <w:rFonts w:hint="default"/>
      </w:rPr>
    </w:lvl>
    <w:lvl w:ilvl="5">
      <w:start w:val="1"/>
      <w:numFmt w:val="lowerLetter"/>
      <w:lvlText w:val="(%6)"/>
      <w:lvlJc w:val="left"/>
      <w:pPr>
        <w:tabs>
          <w:tab w:val="num" w:pos="3585"/>
        </w:tabs>
        <w:ind w:left="3225" w:firstLine="0"/>
      </w:pPr>
      <w:rPr>
        <w:rFonts w:hint="default"/>
      </w:rPr>
    </w:lvl>
    <w:lvl w:ilvl="6">
      <w:start w:val="1"/>
      <w:numFmt w:val="lowerRoman"/>
      <w:lvlText w:val="(%7)"/>
      <w:lvlJc w:val="left"/>
      <w:pPr>
        <w:tabs>
          <w:tab w:val="num" w:pos="4305"/>
        </w:tabs>
        <w:ind w:left="3945" w:firstLine="0"/>
      </w:pPr>
      <w:rPr>
        <w:rFonts w:hint="default"/>
      </w:rPr>
    </w:lvl>
    <w:lvl w:ilvl="7">
      <w:start w:val="1"/>
      <w:numFmt w:val="lowerLetter"/>
      <w:lvlText w:val="(%8)"/>
      <w:lvlJc w:val="left"/>
      <w:pPr>
        <w:tabs>
          <w:tab w:val="num" w:pos="5025"/>
        </w:tabs>
        <w:ind w:left="4665" w:firstLine="0"/>
      </w:pPr>
      <w:rPr>
        <w:rFonts w:hint="default"/>
      </w:rPr>
    </w:lvl>
    <w:lvl w:ilvl="8">
      <w:start w:val="1"/>
      <w:numFmt w:val="lowerRoman"/>
      <w:lvlText w:val="(%9)"/>
      <w:lvlJc w:val="left"/>
      <w:pPr>
        <w:tabs>
          <w:tab w:val="num" w:pos="5745"/>
        </w:tabs>
        <w:ind w:left="5385" w:firstLine="0"/>
      </w:pPr>
      <w:rPr>
        <w:rFonts w:hint="default"/>
      </w:rPr>
    </w:lvl>
  </w:abstractNum>
  <w:abstractNum w:abstractNumId="8" w15:restartNumberingAfterBreak="0">
    <w:nsid w:val="33644CF9"/>
    <w:multiLevelType w:val="hybridMultilevel"/>
    <w:tmpl w:val="3E140BD0"/>
    <w:lvl w:ilvl="0" w:tplc="768C7760">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4805C3B"/>
    <w:multiLevelType w:val="multilevel"/>
    <w:tmpl w:val="426EF15C"/>
    <w:lvl w:ilvl="0">
      <w:start w:val="1"/>
      <w:numFmt w:val="decimal"/>
      <w:lvlText w:val="(%1)"/>
      <w:lvlJc w:val="left"/>
      <w:pPr>
        <w:tabs>
          <w:tab w:val="num" w:pos="2438"/>
        </w:tabs>
        <w:ind w:left="2438" w:hanging="567"/>
      </w:pPr>
      <w:rPr>
        <w:rFonts w:cs="Narkisim" w:hint="cs"/>
        <w:bCs w:val="0"/>
        <w:iCs w:val="0"/>
        <w:szCs w:val="24"/>
      </w:rPr>
    </w:lvl>
    <w:lvl w:ilvl="1">
      <w:start w:val="1"/>
      <w:numFmt w:val="decimal"/>
      <w:lvlText w:val="(%2)"/>
      <w:lvlJc w:val="left"/>
      <w:pPr>
        <w:tabs>
          <w:tab w:val="num" w:pos="2438"/>
        </w:tabs>
        <w:ind w:left="2438" w:hanging="567"/>
      </w:pPr>
      <w:rPr>
        <w:rFonts w:cs="Narkisim" w:hint="cs"/>
        <w:bCs w:val="0"/>
        <w:iCs w:val="0"/>
        <w:szCs w:val="24"/>
      </w:rPr>
    </w:lvl>
    <w:lvl w:ilvl="2">
      <w:start w:val="1"/>
      <w:numFmt w:val="decimal"/>
      <w:lvlText w:val="(%3)"/>
      <w:lvlJc w:val="left"/>
      <w:pPr>
        <w:tabs>
          <w:tab w:val="num" w:pos="2438"/>
        </w:tabs>
        <w:ind w:left="2438" w:hanging="567"/>
      </w:pPr>
      <w:rPr>
        <w:rFonts w:cs="Narkisim" w:hint="cs"/>
        <w:bCs w:val="0"/>
        <w:iCs w:val="0"/>
        <w:szCs w:val="24"/>
      </w:rPr>
    </w:lvl>
    <w:lvl w:ilvl="3">
      <w:start w:val="1"/>
      <w:numFmt w:val="lowerLetter"/>
      <w:lvlText w:val="%4)"/>
      <w:lvlJc w:val="left"/>
      <w:pPr>
        <w:tabs>
          <w:tab w:val="num" w:pos="3960"/>
        </w:tabs>
        <w:ind w:left="3600" w:firstLine="0"/>
      </w:pPr>
      <w:rPr>
        <w:rFonts w:hint="default"/>
      </w:rPr>
    </w:lvl>
    <w:lvl w:ilvl="4">
      <w:start w:val="1"/>
      <w:numFmt w:val="decimal"/>
      <w:lvlText w:val="(%5)"/>
      <w:lvlJc w:val="left"/>
      <w:pPr>
        <w:tabs>
          <w:tab w:val="num" w:pos="4680"/>
        </w:tabs>
        <w:ind w:left="4320" w:firstLine="0"/>
      </w:pPr>
      <w:rPr>
        <w:rFonts w:hint="default"/>
      </w:rPr>
    </w:lvl>
    <w:lvl w:ilvl="5">
      <w:start w:val="1"/>
      <w:numFmt w:val="lowerLetter"/>
      <w:lvlText w:val="(%6)"/>
      <w:lvlJc w:val="left"/>
      <w:pPr>
        <w:tabs>
          <w:tab w:val="num" w:pos="5400"/>
        </w:tabs>
        <w:ind w:left="5040" w:firstLine="0"/>
      </w:pPr>
      <w:rPr>
        <w:rFonts w:hint="default"/>
      </w:rPr>
    </w:lvl>
    <w:lvl w:ilvl="6">
      <w:start w:val="1"/>
      <w:numFmt w:val="lowerRoman"/>
      <w:lvlText w:val="(%7)"/>
      <w:lvlJc w:val="left"/>
      <w:pPr>
        <w:tabs>
          <w:tab w:val="num" w:pos="6120"/>
        </w:tabs>
        <w:ind w:left="5760" w:firstLine="0"/>
      </w:pPr>
      <w:rPr>
        <w:rFonts w:hint="default"/>
      </w:rPr>
    </w:lvl>
    <w:lvl w:ilvl="7">
      <w:start w:val="1"/>
      <w:numFmt w:val="lowerLetter"/>
      <w:lvlText w:val="(%8)"/>
      <w:lvlJc w:val="left"/>
      <w:pPr>
        <w:tabs>
          <w:tab w:val="num" w:pos="6840"/>
        </w:tabs>
        <w:ind w:left="6480" w:firstLine="0"/>
      </w:pPr>
      <w:rPr>
        <w:rFonts w:hint="default"/>
      </w:rPr>
    </w:lvl>
    <w:lvl w:ilvl="8">
      <w:start w:val="1"/>
      <w:numFmt w:val="lowerRoman"/>
      <w:lvlText w:val="(%9)"/>
      <w:lvlJc w:val="left"/>
      <w:pPr>
        <w:tabs>
          <w:tab w:val="num" w:pos="7560"/>
        </w:tabs>
        <w:ind w:left="7200" w:firstLine="0"/>
      </w:pPr>
      <w:rPr>
        <w:rFonts w:hint="default"/>
      </w:rPr>
    </w:lvl>
  </w:abstractNum>
  <w:abstractNum w:abstractNumId="10" w15:restartNumberingAfterBreak="0">
    <w:nsid w:val="375C02A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97736E0"/>
    <w:multiLevelType w:val="multilevel"/>
    <w:tmpl w:val="B97C4D64"/>
    <w:lvl w:ilvl="0">
      <w:start w:val="1"/>
      <w:numFmt w:val="hebrew1"/>
      <w:lvlText w:val="(%1)"/>
      <w:lvlJc w:val="left"/>
      <w:pPr>
        <w:tabs>
          <w:tab w:val="num" w:pos="1758"/>
        </w:tabs>
        <w:ind w:left="1758" w:hanging="567"/>
      </w:pPr>
      <w:rPr>
        <w:rFonts w:cs="Narkisim" w:hint="cs"/>
        <w:bCs w:val="0"/>
        <w:iCs w:val="0"/>
        <w:szCs w:val="24"/>
      </w:rPr>
    </w:lvl>
    <w:lvl w:ilvl="1">
      <w:start w:val="1"/>
      <w:numFmt w:val="decimal"/>
      <w:lvlText w:val="(%2)"/>
      <w:lvlJc w:val="left"/>
      <w:pPr>
        <w:tabs>
          <w:tab w:val="num" w:pos="2438"/>
        </w:tabs>
        <w:ind w:left="2438" w:hanging="567"/>
      </w:pPr>
      <w:rPr>
        <w:rFonts w:cs="Narkisim" w:hint="cs"/>
        <w:bCs w:val="0"/>
        <w:iCs w:val="0"/>
        <w:szCs w:val="24"/>
      </w:rPr>
    </w:lvl>
    <w:lvl w:ilvl="2">
      <w:start w:val="1"/>
      <w:numFmt w:val="decimal"/>
      <w:lvlText w:val="(%3)"/>
      <w:lvlJc w:val="left"/>
      <w:pPr>
        <w:tabs>
          <w:tab w:val="num" w:pos="1247"/>
        </w:tabs>
        <w:ind w:left="1247" w:hanging="567"/>
      </w:pPr>
      <w:rPr>
        <w:rFonts w:cs="Narkisim" w:hint="cs"/>
        <w:bCs w:val="0"/>
        <w:iCs w:val="0"/>
        <w:szCs w:val="24"/>
      </w:rPr>
    </w:lvl>
    <w:lvl w:ilvl="3">
      <w:start w:val="1"/>
      <w:numFmt w:val="lowerLetter"/>
      <w:lvlText w:val="%4)"/>
      <w:lvlJc w:val="left"/>
      <w:pPr>
        <w:tabs>
          <w:tab w:val="num" w:pos="2769"/>
        </w:tabs>
        <w:ind w:left="2409" w:firstLine="0"/>
      </w:pPr>
      <w:rPr>
        <w:rFonts w:hint="default"/>
      </w:rPr>
    </w:lvl>
    <w:lvl w:ilvl="4">
      <w:start w:val="1"/>
      <w:numFmt w:val="decimal"/>
      <w:lvlText w:val="(%5)"/>
      <w:lvlJc w:val="left"/>
      <w:pPr>
        <w:tabs>
          <w:tab w:val="num" w:pos="3489"/>
        </w:tabs>
        <w:ind w:left="3129" w:firstLine="0"/>
      </w:pPr>
      <w:rPr>
        <w:rFonts w:hint="default"/>
      </w:rPr>
    </w:lvl>
    <w:lvl w:ilvl="5">
      <w:start w:val="1"/>
      <w:numFmt w:val="lowerLetter"/>
      <w:lvlText w:val="(%6)"/>
      <w:lvlJc w:val="left"/>
      <w:pPr>
        <w:tabs>
          <w:tab w:val="num" w:pos="4209"/>
        </w:tabs>
        <w:ind w:left="3849" w:firstLine="0"/>
      </w:pPr>
      <w:rPr>
        <w:rFonts w:hint="default"/>
      </w:rPr>
    </w:lvl>
    <w:lvl w:ilvl="6">
      <w:start w:val="1"/>
      <w:numFmt w:val="lowerRoman"/>
      <w:lvlText w:val="(%7)"/>
      <w:lvlJc w:val="left"/>
      <w:pPr>
        <w:tabs>
          <w:tab w:val="num" w:pos="4929"/>
        </w:tabs>
        <w:ind w:left="4569" w:firstLine="0"/>
      </w:pPr>
      <w:rPr>
        <w:rFonts w:hint="default"/>
      </w:rPr>
    </w:lvl>
    <w:lvl w:ilvl="7">
      <w:start w:val="1"/>
      <w:numFmt w:val="lowerLetter"/>
      <w:lvlText w:val="(%8)"/>
      <w:lvlJc w:val="left"/>
      <w:pPr>
        <w:tabs>
          <w:tab w:val="num" w:pos="5649"/>
        </w:tabs>
        <w:ind w:left="5289" w:firstLine="0"/>
      </w:pPr>
      <w:rPr>
        <w:rFonts w:hint="default"/>
      </w:rPr>
    </w:lvl>
    <w:lvl w:ilvl="8">
      <w:start w:val="1"/>
      <w:numFmt w:val="lowerRoman"/>
      <w:lvlText w:val="(%9)"/>
      <w:lvlJc w:val="left"/>
      <w:pPr>
        <w:tabs>
          <w:tab w:val="num" w:pos="6369"/>
        </w:tabs>
        <w:ind w:left="6009" w:firstLine="0"/>
      </w:pPr>
      <w:rPr>
        <w:rFonts w:hint="default"/>
      </w:rPr>
    </w:lvl>
  </w:abstractNum>
  <w:abstractNum w:abstractNumId="12" w15:restartNumberingAfterBreak="0">
    <w:nsid w:val="3B3E0A67"/>
    <w:multiLevelType w:val="hybridMultilevel"/>
    <w:tmpl w:val="DBF618F4"/>
    <w:lvl w:ilvl="0" w:tplc="7220D728">
      <w:start w:val="1"/>
      <w:numFmt w:val="decimal"/>
      <w:lvlText w:val="%1."/>
      <w:lvlJc w:val="left"/>
      <w:pPr>
        <w:ind w:left="1027" w:hanging="360"/>
      </w:pPr>
      <w:rPr>
        <w:rFonts w:hint="default"/>
      </w:rPr>
    </w:lvl>
    <w:lvl w:ilvl="1" w:tplc="20000019" w:tentative="1">
      <w:start w:val="1"/>
      <w:numFmt w:val="lowerLetter"/>
      <w:lvlText w:val="%2."/>
      <w:lvlJc w:val="left"/>
      <w:pPr>
        <w:ind w:left="1747" w:hanging="360"/>
      </w:pPr>
    </w:lvl>
    <w:lvl w:ilvl="2" w:tplc="2000001B" w:tentative="1">
      <w:start w:val="1"/>
      <w:numFmt w:val="lowerRoman"/>
      <w:lvlText w:val="%3."/>
      <w:lvlJc w:val="right"/>
      <w:pPr>
        <w:ind w:left="2467" w:hanging="180"/>
      </w:pPr>
    </w:lvl>
    <w:lvl w:ilvl="3" w:tplc="2000000F" w:tentative="1">
      <w:start w:val="1"/>
      <w:numFmt w:val="decimal"/>
      <w:lvlText w:val="%4."/>
      <w:lvlJc w:val="left"/>
      <w:pPr>
        <w:ind w:left="3187" w:hanging="360"/>
      </w:pPr>
    </w:lvl>
    <w:lvl w:ilvl="4" w:tplc="20000019" w:tentative="1">
      <w:start w:val="1"/>
      <w:numFmt w:val="lowerLetter"/>
      <w:lvlText w:val="%5."/>
      <w:lvlJc w:val="left"/>
      <w:pPr>
        <w:ind w:left="3907" w:hanging="360"/>
      </w:pPr>
    </w:lvl>
    <w:lvl w:ilvl="5" w:tplc="2000001B" w:tentative="1">
      <w:start w:val="1"/>
      <w:numFmt w:val="lowerRoman"/>
      <w:lvlText w:val="%6."/>
      <w:lvlJc w:val="right"/>
      <w:pPr>
        <w:ind w:left="4627" w:hanging="180"/>
      </w:pPr>
    </w:lvl>
    <w:lvl w:ilvl="6" w:tplc="2000000F" w:tentative="1">
      <w:start w:val="1"/>
      <w:numFmt w:val="decimal"/>
      <w:lvlText w:val="%7."/>
      <w:lvlJc w:val="left"/>
      <w:pPr>
        <w:ind w:left="5347" w:hanging="360"/>
      </w:pPr>
    </w:lvl>
    <w:lvl w:ilvl="7" w:tplc="20000019" w:tentative="1">
      <w:start w:val="1"/>
      <w:numFmt w:val="lowerLetter"/>
      <w:lvlText w:val="%8."/>
      <w:lvlJc w:val="left"/>
      <w:pPr>
        <w:ind w:left="6067" w:hanging="360"/>
      </w:pPr>
    </w:lvl>
    <w:lvl w:ilvl="8" w:tplc="2000001B" w:tentative="1">
      <w:start w:val="1"/>
      <w:numFmt w:val="lowerRoman"/>
      <w:lvlText w:val="%9."/>
      <w:lvlJc w:val="right"/>
      <w:pPr>
        <w:ind w:left="6787" w:hanging="180"/>
      </w:pPr>
    </w:lvl>
  </w:abstractNum>
  <w:abstractNum w:abstractNumId="13" w15:restartNumberingAfterBreak="0">
    <w:nsid w:val="42533BC3"/>
    <w:multiLevelType w:val="multilevel"/>
    <w:tmpl w:val="0722DD52"/>
    <w:lvl w:ilvl="0">
      <w:start w:val="1"/>
      <w:numFmt w:val="decimal"/>
      <w:lvlText w:val="(%1)"/>
      <w:lvlJc w:val="left"/>
      <w:pPr>
        <w:tabs>
          <w:tab w:val="num" w:pos="2438"/>
        </w:tabs>
        <w:ind w:left="2438" w:hanging="567"/>
      </w:pPr>
      <w:rPr>
        <w:rFonts w:cs="Narkisim" w:hint="cs"/>
        <w:bCs w:val="0"/>
        <w:iCs w:val="0"/>
        <w:szCs w:val="24"/>
      </w:rPr>
    </w:lvl>
    <w:lvl w:ilvl="1">
      <w:start w:val="1"/>
      <w:numFmt w:val="decimal"/>
      <w:lvlText w:val="(%2)"/>
      <w:lvlJc w:val="left"/>
      <w:pPr>
        <w:tabs>
          <w:tab w:val="num" w:pos="567"/>
        </w:tabs>
        <w:ind w:left="567" w:hanging="567"/>
      </w:pPr>
      <w:rPr>
        <w:rFonts w:cs="Narkisim" w:hint="cs"/>
        <w:bCs w:val="0"/>
        <w:iCs w:val="0"/>
        <w:szCs w:val="24"/>
      </w:rPr>
    </w:lvl>
    <w:lvl w:ilvl="2">
      <w:start w:val="1"/>
      <w:numFmt w:val="decimal"/>
      <w:lvlText w:val="(%3)"/>
      <w:lvlJc w:val="left"/>
      <w:pPr>
        <w:tabs>
          <w:tab w:val="num" w:pos="567"/>
        </w:tabs>
        <w:ind w:left="567" w:hanging="567"/>
      </w:pPr>
      <w:rPr>
        <w:rFonts w:cs="Narkisim" w:hint="cs"/>
        <w:bCs w:val="0"/>
        <w:iCs w:val="0"/>
        <w:szCs w:val="24"/>
      </w:rPr>
    </w:lvl>
    <w:lvl w:ilvl="3">
      <w:start w:val="1"/>
      <w:numFmt w:val="lowerLetter"/>
      <w:lvlText w:val="%4)"/>
      <w:lvlJc w:val="left"/>
      <w:pPr>
        <w:tabs>
          <w:tab w:val="num" w:pos="2089"/>
        </w:tabs>
        <w:ind w:left="1729" w:firstLine="0"/>
      </w:pPr>
      <w:rPr>
        <w:rFonts w:hint="default"/>
      </w:rPr>
    </w:lvl>
    <w:lvl w:ilvl="4">
      <w:start w:val="1"/>
      <w:numFmt w:val="decimal"/>
      <w:lvlText w:val="(%5)"/>
      <w:lvlJc w:val="left"/>
      <w:pPr>
        <w:tabs>
          <w:tab w:val="num" w:pos="2809"/>
        </w:tabs>
        <w:ind w:left="2449" w:firstLine="0"/>
      </w:pPr>
      <w:rPr>
        <w:rFonts w:hint="default"/>
      </w:rPr>
    </w:lvl>
    <w:lvl w:ilvl="5">
      <w:start w:val="1"/>
      <w:numFmt w:val="lowerLetter"/>
      <w:lvlText w:val="(%6)"/>
      <w:lvlJc w:val="left"/>
      <w:pPr>
        <w:tabs>
          <w:tab w:val="num" w:pos="3529"/>
        </w:tabs>
        <w:ind w:left="3169" w:firstLine="0"/>
      </w:pPr>
      <w:rPr>
        <w:rFonts w:hint="default"/>
      </w:rPr>
    </w:lvl>
    <w:lvl w:ilvl="6">
      <w:start w:val="1"/>
      <w:numFmt w:val="lowerRoman"/>
      <w:lvlText w:val="(%7)"/>
      <w:lvlJc w:val="left"/>
      <w:pPr>
        <w:tabs>
          <w:tab w:val="num" w:pos="4249"/>
        </w:tabs>
        <w:ind w:left="3889" w:firstLine="0"/>
      </w:pPr>
      <w:rPr>
        <w:rFonts w:hint="default"/>
      </w:rPr>
    </w:lvl>
    <w:lvl w:ilvl="7">
      <w:start w:val="1"/>
      <w:numFmt w:val="lowerLetter"/>
      <w:lvlText w:val="(%8)"/>
      <w:lvlJc w:val="left"/>
      <w:pPr>
        <w:tabs>
          <w:tab w:val="num" w:pos="4969"/>
        </w:tabs>
        <w:ind w:left="4609" w:firstLine="0"/>
      </w:pPr>
      <w:rPr>
        <w:rFonts w:hint="default"/>
      </w:rPr>
    </w:lvl>
    <w:lvl w:ilvl="8">
      <w:start w:val="1"/>
      <w:numFmt w:val="lowerRoman"/>
      <w:lvlText w:val="(%9)"/>
      <w:lvlJc w:val="left"/>
      <w:pPr>
        <w:tabs>
          <w:tab w:val="num" w:pos="5689"/>
        </w:tabs>
        <w:ind w:left="5329" w:firstLine="0"/>
      </w:pPr>
      <w:rPr>
        <w:rFonts w:hint="default"/>
      </w:rPr>
    </w:lvl>
  </w:abstractNum>
  <w:abstractNum w:abstractNumId="14" w15:restartNumberingAfterBreak="0">
    <w:nsid w:val="43EF59A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46F239B"/>
    <w:multiLevelType w:val="hybridMultilevel"/>
    <w:tmpl w:val="784EAEEA"/>
    <w:lvl w:ilvl="0" w:tplc="05E22250">
      <w:start w:val="1"/>
      <w:numFmt w:val="decimal"/>
      <w:lvlText w:val="%1."/>
      <w:lvlJc w:val="left"/>
      <w:pPr>
        <w:tabs>
          <w:tab w:val="num" w:pos="720"/>
        </w:tabs>
        <w:ind w:left="720" w:right="720" w:hanging="360"/>
      </w:pPr>
      <w:rPr>
        <w:rFonts w:cs="David" w:hint="default"/>
        <w:b w:val="0"/>
        <w:bCs w:val="0"/>
        <w:sz w:val="24"/>
        <w:szCs w:val="24"/>
        <w:lang w:val="en-US" w:bidi="he-IL"/>
      </w:rPr>
    </w:lvl>
    <w:lvl w:ilvl="1" w:tplc="D610BE78">
      <w:start w:val="1"/>
      <w:numFmt w:val="hebrew1"/>
      <w:lvlText w:val="%2."/>
      <w:lvlJc w:val="left"/>
      <w:pPr>
        <w:tabs>
          <w:tab w:val="num" w:pos="1440"/>
        </w:tabs>
        <w:ind w:left="1440" w:hanging="360"/>
      </w:pPr>
      <w:rPr>
        <w:rFonts w:hint="default"/>
        <w:lang w:val="en-US"/>
      </w:rPr>
    </w:lvl>
    <w:lvl w:ilvl="2" w:tplc="5254CC84">
      <w:numFmt w:val="bullet"/>
      <w:lvlText w:val=""/>
      <w:lvlJc w:val="left"/>
      <w:pPr>
        <w:tabs>
          <w:tab w:val="num" w:pos="2340"/>
        </w:tabs>
        <w:ind w:left="2340" w:hanging="360"/>
      </w:pPr>
      <w:rPr>
        <w:rFonts w:ascii="Symbol" w:eastAsia="Times New Roman" w:hAnsi="Symbol" w:cs="David" w:hint="default"/>
      </w:rPr>
    </w:lvl>
    <w:lvl w:ilvl="3" w:tplc="040D000F" w:tentative="1">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16" w15:restartNumberingAfterBreak="0">
    <w:nsid w:val="4F4A1742"/>
    <w:multiLevelType w:val="multilevel"/>
    <w:tmpl w:val="19BED5F4"/>
    <w:lvl w:ilvl="0">
      <w:start w:val="1"/>
      <w:numFmt w:val="decimal"/>
      <w:pStyle w:val="HeadingMismach1"/>
      <w:lvlText w:val="%1."/>
      <w:lvlJc w:val="left"/>
      <w:pPr>
        <w:tabs>
          <w:tab w:val="num" w:pos="567"/>
        </w:tabs>
        <w:ind w:left="567" w:hanging="567"/>
      </w:pPr>
      <w:rPr>
        <w:rFonts w:cs="Narkisim" w:hint="cs"/>
        <w:bCs w:val="0"/>
        <w:iCs w:val="0"/>
        <w:szCs w:val="24"/>
      </w:rPr>
    </w:lvl>
    <w:lvl w:ilvl="1">
      <w:start w:val="1"/>
      <w:numFmt w:val="hebrew2"/>
      <w:lvlText w:val="(%2)"/>
      <w:lvlJc w:val="left"/>
      <w:pPr>
        <w:tabs>
          <w:tab w:val="num" w:pos="1248"/>
        </w:tabs>
        <w:ind w:left="1248" w:hanging="624"/>
      </w:pPr>
      <w:rPr>
        <w:rFonts w:cs="Narkisim" w:hint="cs"/>
        <w:bCs w:val="0"/>
        <w:iCs w:val="0"/>
        <w:szCs w:val="24"/>
      </w:rPr>
    </w:lvl>
    <w:lvl w:ilvl="2">
      <w:start w:val="1"/>
      <w:numFmt w:val="decimal"/>
      <w:lvlText w:val="(%3)"/>
      <w:lvlJc w:val="left"/>
      <w:pPr>
        <w:tabs>
          <w:tab w:val="num" w:pos="1928"/>
        </w:tabs>
        <w:ind w:left="1928" w:hanging="567"/>
      </w:pPr>
      <w:rPr>
        <w:rFonts w:cs="Narkisim" w:hint="cs"/>
        <w:bCs w:val="0"/>
        <w:iCs w:val="0"/>
        <w:szCs w:val="24"/>
      </w:rPr>
    </w:lvl>
    <w:lvl w:ilvl="3">
      <w:start w:val="1"/>
      <w:numFmt w:val="lowerLetter"/>
      <w:lvlText w:val="%4)"/>
      <w:lvlJc w:val="left"/>
      <w:pPr>
        <w:tabs>
          <w:tab w:val="num" w:pos="3660"/>
        </w:tabs>
        <w:ind w:left="3300" w:firstLine="0"/>
      </w:pPr>
      <w:rPr>
        <w:rFonts w:hint="default"/>
      </w:rPr>
    </w:lvl>
    <w:lvl w:ilvl="4">
      <w:start w:val="1"/>
      <w:numFmt w:val="decimal"/>
      <w:lvlText w:val="(%5)"/>
      <w:lvlJc w:val="left"/>
      <w:pPr>
        <w:tabs>
          <w:tab w:val="num" w:pos="4380"/>
        </w:tabs>
        <w:ind w:left="4020" w:firstLine="0"/>
      </w:pPr>
      <w:rPr>
        <w:rFonts w:hint="default"/>
      </w:rPr>
    </w:lvl>
    <w:lvl w:ilvl="5">
      <w:start w:val="1"/>
      <w:numFmt w:val="lowerLetter"/>
      <w:lvlText w:val="(%6)"/>
      <w:lvlJc w:val="left"/>
      <w:pPr>
        <w:tabs>
          <w:tab w:val="num" w:pos="5100"/>
        </w:tabs>
        <w:ind w:left="4740" w:firstLine="0"/>
      </w:pPr>
      <w:rPr>
        <w:rFonts w:hint="default"/>
      </w:rPr>
    </w:lvl>
    <w:lvl w:ilvl="6">
      <w:start w:val="1"/>
      <w:numFmt w:val="lowerRoman"/>
      <w:lvlText w:val="(%7)"/>
      <w:lvlJc w:val="left"/>
      <w:pPr>
        <w:tabs>
          <w:tab w:val="num" w:pos="5820"/>
        </w:tabs>
        <w:ind w:left="5460" w:firstLine="0"/>
      </w:pPr>
      <w:rPr>
        <w:rFonts w:hint="default"/>
      </w:rPr>
    </w:lvl>
    <w:lvl w:ilvl="7">
      <w:start w:val="1"/>
      <w:numFmt w:val="lowerLetter"/>
      <w:lvlText w:val="(%8)"/>
      <w:lvlJc w:val="left"/>
      <w:pPr>
        <w:tabs>
          <w:tab w:val="num" w:pos="6540"/>
        </w:tabs>
        <w:ind w:left="6180" w:firstLine="0"/>
      </w:pPr>
      <w:rPr>
        <w:rFonts w:hint="default"/>
      </w:rPr>
    </w:lvl>
    <w:lvl w:ilvl="8">
      <w:start w:val="1"/>
      <w:numFmt w:val="lowerRoman"/>
      <w:lvlText w:val="(%9)"/>
      <w:lvlJc w:val="left"/>
      <w:pPr>
        <w:tabs>
          <w:tab w:val="num" w:pos="7260"/>
        </w:tabs>
        <w:ind w:left="6900" w:firstLine="0"/>
      </w:pPr>
      <w:rPr>
        <w:rFonts w:hint="default"/>
      </w:rPr>
    </w:lvl>
  </w:abstractNum>
  <w:abstractNum w:abstractNumId="17" w15:restartNumberingAfterBreak="0">
    <w:nsid w:val="57C560AD"/>
    <w:multiLevelType w:val="hybridMultilevel"/>
    <w:tmpl w:val="546AE3AC"/>
    <w:lvl w:ilvl="0" w:tplc="A9B2BC4C">
      <w:start w:val="1"/>
      <w:numFmt w:val="decimal"/>
      <w:pStyle w:val="2"/>
      <w:lvlText w:val="%1."/>
      <w:lvlJc w:val="center"/>
      <w:pPr>
        <w:tabs>
          <w:tab w:val="num" w:pos="2835"/>
        </w:tabs>
        <w:ind w:left="2835"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EF12141"/>
    <w:multiLevelType w:val="multilevel"/>
    <w:tmpl w:val="2B06ED16"/>
    <w:lvl w:ilvl="0">
      <w:start w:val="1"/>
      <w:numFmt w:val="decimal"/>
      <w:lvlText w:val="%1."/>
      <w:lvlJc w:val="left"/>
      <w:pPr>
        <w:tabs>
          <w:tab w:val="num" w:pos="1077"/>
        </w:tabs>
        <w:ind w:left="1191" w:hanging="681"/>
      </w:pPr>
      <w:rPr>
        <w:rFonts w:cs="Narkisim" w:hint="cs"/>
        <w:bCs w:val="0"/>
        <w:iCs w:val="0"/>
        <w:szCs w:val="24"/>
      </w:rPr>
    </w:lvl>
    <w:lvl w:ilvl="1">
      <w:start w:val="1"/>
      <w:numFmt w:val="hebrew2"/>
      <w:lvlText w:val="(%2)"/>
      <w:lvlJc w:val="left"/>
      <w:pPr>
        <w:tabs>
          <w:tab w:val="num" w:pos="1758"/>
        </w:tabs>
        <w:ind w:left="1758" w:hanging="567"/>
      </w:pPr>
      <w:rPr>
        <w:rFonts w:cs="Narkisim" w:hint="cs"/>
        <w:bCs w:val="0"/>
        <w:iCs w:val="0"/>
        <w:szCs w:val="24"/>
      </w:rPr>
    </w:lvl>
    <w:lvl w:ilvl="2">
      <w:start w:val="1"/>
      <w:numFmt w:val="decimal"/>
      <w:lvlText w:val="(%3)"/>
      <w:lvlJc w:val="left"/>
      <w:pPr>
        <w:tabs>
          <w:tab w:val="num" w:pos="2438"/>
        </w:tabs>
        <w:ind w:left="2438" w:hanging="567"/>
      </w:pPr>
      <w:rPr>
        <w:rFonts w:cs="Narkisim" w:hint="cs"/>
        <w:bCs w:val="0"/>
        <w:iCs w:val="0"/>
        <w:szCs w:val="24"/>
      </w:rPr>
    </w:lvl>
    <w:lvl w:ilvl="3">
      <w:start w:val="1"/>
      <w:numFmt w:val="lowerLetter"/>
      <w:lvlText w:val="%4)"/>
      <w:lvlJc w:val="left"/>
      <w:pPr>
        <w:tabs>
          <w:tab w:val="num" w:pos="4170"/>
        </w:tabs>
        <w:ind w:left="3810" w:firstLine="0"/>
      </w:pPr>
      <w:rPr>
        <w:rFonts w:hint="default"/>
      </w:rPr>
    </w:lvl>
    <w:lvl w:ilvl="4">
      <w:start w:val="1"/>
      <w:numFmt w:val="decimal"/>
      <w:lvlText w:val="(%5)"/>
      <w:lvlJc w:val="left"/>
      <w:pPr>
        <w:tabs>
          <w:tab w:val="num" w:pos="4890"/>
        </w:tabs>
        <w:ind w:left="4530" w:firstLine="0"/>
      </w:pPr>
      <w:rPr>
        <w:rFonts w:hint="default"/>
      </w:rPr>
    </w:lvl>
    <w:lvl w:ilvl="5">
      <w:start w:val="1"/>
      <w:numFmt w:val="lowerLetter"/>
      <w:lvlText w:val="(%6)"/>
      <w:lvlJc w:val="left"/>
      <w:pPr>
        <w:tabs>
          <w:tab w:val="num" w:pos="5610"/>
        </w:tabs>
        <w:ind w:left="5250" w:firstLine="0"/>
      </w:pPr>
      <w:rPr>
        <w:rFonts w:hint="default"/>
      </w:rPr>
    </w:lvl>
    <w:lvl w:ilvl="6">
      <w:start w:val="1"/>
      <w:numFmt w:val="lowerRoman"/>
      <w:lvlText w:val="(%7)"/>
      <w:lvlJc w:val="left"/>
      <w:pPr>
        <w:tabs>
          <w:tab w:val="num" w:pos="6330"/>
        </w:tabs>
        <w:ind w:left="5970" w:firstLine="0"/>
      </w:pPr>
      <w:rPr>
        <w:rFonts w:hint="default"/>
      </w:rPr>
    </w:lvl>
    <w:lvl w:ilvl="7">
      <w:start w:val="1"/>
      <w:numFmt w:val="lowerLetter"/>
      <w:lvlText w:val="(%8)"/>
      <w:lvlJc w:val="left"/>
      <w:pPr>
        <w:tabs>
          <w:tab w:val="num" w:pos="7050"/>
        </w:tabs>
        <w:ind w:left="6690" w:firstLine="0"/>
      </w:pPr>
      <w:rPr>
        <w:rFonts w:hint="default"/>
      </w:rPr>
    </w:lvl>
    <w:lvl w:ilvl="8">
      <w:start w:val="1"/>
      <w:numFmt w:val="lowerRoman"/>
      <w:lvlText w:val="(%9)"/>
      <w:lvlJc w:val="left"/>
      <w:pPr>
        <w:tabs>
          <w:tab w:val="num" w:pos="7770"/>
        </w:tabs>
        <w:ind w:left="7410" w:firstLine="0"/>
      </w:pPr>
      <w:rPr>
        <w:rFonts w:hint="default"/>
      </w:rPr>
    </w:lvl>
  </w:abstractNum>
  <w:abstractNum w:abstractNumId="19" w15:restartNumberingAfterBreak="0">
    <w:nsid w:val="6EEC24A8"/>
    <w:multiLevelType w:val="multilevel"/>
    <w:tmpl w:val="B46E6970"/>
    <w:lvl w:ilvl="0">
      <w:start w:val="1"/>
      <w:numFmt w:val="decimal"/>
      <w:lvlText w:val="(%1)"/>
      <w:lvlJc w:val="left"/>
      <w:pPr>
        <w:tabs>
          <w:tab w:val="num" w:pos="2268"/>
        </w:tabs>
        <w:ind w:left="2268" w:hanging="567"/>
      </w:pPr>
      <w:rPr>
        <w:rFonts w:cs="Narkisim" w:hint="cs"/>
        <w:bCs w:val="0"/>
        <w:iCs w:val="0"/>
        <w:szCs w:val="24"/>
      </w:rPr>
    </w:lvl>
    <w:lvl w:ilvl="1">
      <w:start w:val="1"/>
      <w:numFmt w:val="decimal"/>
      <w:lvlText w:val="(%2)"/>
      <w:lvlJc w:val="left"/>
      <w:pPr>
        <w:tabs>
          <w:tab w:val="num" w:pos="567"/>
        </w:tabs>
        <w:ind w:left="567" w:hanging="567"/>
      </w:pPr>
      <w:rPr>
        <w:rFonts w:cs="Narkisim" w:hint="cs"/>
        <w:bCs w:val="0"/>
        <w:iCs w:val="0"/>
        <w:szCs w:val="24"/>
      </w:rPr>
    </w:lvl>
    <w:lvl w:ilvl="2">
      <w:start w:val="1"/>
      <w:numFmt w:val="decimal"/>
      <w:lvlText w:val="(%3)"/>
      <w:lvlJc w:val="left"/>
      <w:pPr>
        <w:tabs>
          <w:tab w:val="num" w:pos="567"/>
        </w:tabs>
        <w:ind w:left="567" w:hanging="567"/>
      </w:pPr>
      <w:rPr>
        <w:rFonts w:cs="Narkisim" w:hint="cs"/>
        <w:bCs w:val="0"/>
        <w:iCs w:val="0"/>
        <w:szCs w:val="24"/>
      </w:rPr>
    </w:lvl>
    <w:lvl w:ilvl="3">
      <w:start w:val="1"/>
      <w:numFmt w:val="lowerLetter"/>
      <w:lvlText w:val="%4)"/>
      <w:lvlJc w:val="left"/>
      <w:pPr>
        <w:tabs>
          <w:tab w:val="num" w:pos="2089"/>
        </w:tabs>
        <w:ind w:left="1729" w:firstLine="0"/>
      </w:pPr>
      <w:rPr>
        <w:rFonts w:hint="default"/>
      </w:rPr>
    </w:lvl>
    <w:lvl w:ilvl="4">
      <w:start w:val="1"/>
      <w:numFmt w:val="decimal"/>
      <w:lvlText w:val="(%5)"/>
      <w:lvlJc w:val="left"/>
      <w:pPr>
        <w:tabs>
          <w:tab w:val="num" w:pos="2809"/>
        </w:tabs>
        <w:ind w:left="2449" w:firstLine="0"/>
      </w:pPr>
      <w:rPr>
        <w:rFonts w:hint="default"/>
      </w:rPr>
    </w:lvl>
    <w:lvl w:ilvl="5">
      <w:start w:val="1"/>
      <w:numFmt w:val="lowerLetter"/>
      <w:lvlText w:val="(%6)"/>
      <w:lvlJc w:val="left"/>
      <w:pPr>
        <w:tabs>
          <w:tab w:val="num" w:pos="3529"/>
        </w:tabs>
        <w:ind w:left="3169" w:firstLine="0"/>
      </w:pPr>
      <w:rPr>
        <w:rFonts w:hint="default"/>
      </w:rPr>
    </w:lvl>
    <w:lvl w:ilvl="6">
      <w:start w:val="1"/>
      <w:numFmt w:val="lowerRoman"/>
      <w:lvlText w:val="(%7)"/>
      <w:lvlJc w:val="left"/>
      <w:pPr>
        <w:tabs>
          <w:tab w:val="num" w:pos="4249"/>
        </w:tabs>
        <w:ind w:left="3889" w:firstLine="0"/>
      </w:pPr>
      <w:rPr>
        <w:rFonts w:hint="default"/>
      </w:rPr>
    </w:lvl>
    <w:lvl w:ilvl="7">
      <w:start w:val="1"/>
      <w:numFmt w:val="lowerLetter"/>
      <w:lvlText w:val="(%8)"/>
      <w:lvlJc w:val="left"/>
      <w:pPr>
        <w:tabs>
          <w:tab w:val="num" w:pos="4969"/>
        </w:tabs>
        <w:ind w:left="4609" w:firstLine="0"/>
      </w:pPr>
      <w:rPr>
        <w:rFonts w:hint="default"/>
      </w:rPr>
    </w:lvl>
    <w:lvl w:ilvl="8">
      <w:start w:val="1"/>
      <w:numFmt w:val="lowerRoman"/>
      <w:lvlText w:val="(%9)"/>
      <w:lvlJc w:val="left"/>
      <w:pPr>
        <w:tabs>
          <w:tab w:val="num" w:pos="5689"/>
        </w:tabs>
        <w:ind w:left="5329" w:firstLine="0"/>
      </w:pPr>
      <w:rPr>
        <w:rFonts w:hint="default"/>
      </w:rPr>
    </w:lvl>
  </w:abstractNum>
  <w:abstractNum w:abstractNumId="20" w15:restartNumberingAfterBreak="0">
    <w:nsid w:val="73746D29"/>
    <w:multiLevelType w:val="multilevel"/>
    <w:tmpl w:val="803AAC16"/>
    <w:lvl w:ilvl="0">
      <w:start w:val="1"/>
      <w:numFmt w:val="decimal"/>
      <w:lvlText w:val="%1."/>
      <w:lvlJc w:val="left"/>
      <w:pPr>
        <w:tabs>
          <w:tab w:val="num" w:pos="1077"/>
        </w:tabs>
        <w:ind w:left="1304" w:hanging="794"/>
      </w:pPr>
      <w:rPr>
        <w:rFonts w:cs="Narkisim" w:hint="cs"/>
        <w:bCs w:val="0"/>
        <w:iCs w:val="0"/>
        <w:szCs w:val="24"/>
      </w:rPr>
    </w:lvl>
    <w:lvl w:ilvl="1">
      <w:start w:val="1"/>
      <w:numFmt w:val="hebrew2"/>
      <w:lvlText w:val="(%2)"/>
      <w:lvlJc w:val="left"/>
      <w:pPr>
        <w:tabs>
          <w:tab w:val="num" w:pos="1758"/>
        </w:tabs>
        <w:ind w:left="1758" w:hanging="567"/>
      </w:pPr>
      <w:rPr>
        <w:rFonts w:cs="Narkisim" w:hint="cs"/>
        <w:bCs w:val="0"/>
        <w:iCs w:val="0"/>
        <w:szCs w:val="24"/>
      </w:rPr>
    </w:lvl>
    <w:lvl w:ilvl="2">
      <w:start w:val="1"/>
      <w:numFmt w:val="decimal"/>
      <w:lvlText w:val="(%3)"/>
      <w:lvlJc w:val="left"/>
      <w:pPr>
        <w:tabs>
          <w:tab w:val="num" w:pos="2438"/>
        </w:tabs>
        <w:ind w:left="2438" w:hanging="567"/>
      </w:pPr>
      <w:rPr>
        <w:rFonts w:cs="Narkisim" w:hint="cs"/>
        <w:bCs w:val="0"/>
        <w:iCs w:val="0"/>
        <w:szCs w:val="24"/>
      </w:rPr>
    </w:lvl>
    <w:lvl w:ilvl="3">
      <w:start w:val="1"/>
      <w:numFmt w:val="lowerLetter"/>
      <w:lvlText w:val="%4)"/>
      <w:lvlJc w:val="left"/>
      <w:pPr>
        <w:tabs>
          <w:tab w:val="num" w:pos="4170"/>
        </w:tabs>
        <w:ind w:left="3810" w:firstLine="0"/>
      </w:pPr>
      <w:rPr>
        <w:rFonts w:hint="default"/>
      </w:rPr>
    </w:lvl>
    <w:lvl w:ilvl="4">
      <w:start w:val="1"/>
      <w:numFmt w:val="decimal"/>
      <w:lvlText w:val="(%5)"/>
      <w:lvlJc w:val="left"/>
      <w:pPr>
        <w:tabs>
          <w:tab w:val="num" w:pos="4890"/>
        </w:tabs>
        <w:ind w:left="4530" w:firstLine="0"/>
      </w:pPr>
      <w:rPr>
        <w:rFonts w:hint="default"/>
      </w:rPr>
    </w:lvl>
    <w:lvl w:ilvl="5">
      <w:start w:val="1"/>
      <w:numFmt w:val="lowerLetter"/>
      <w:lvlText w:val="(%6)"/>
      <w:lvlJc w:val="left"/>
      <w:pPr>
        <w:tabs>
          <w:tab w:val="num" w:pos="5610"/>
        </w:tabs>
        <w:ind w:left="5250" w:firstLine="0"/>
      </w:pPr>
      <w:rPr>
        <w:rFonts w:hint="default"/>
      </w:rPr>
    </w:lvl>
    <w:lvl w:ilvl="6">
      <w:start w:val="1"/>
      <w:numFmt w:val="lowerRoman"/>
      <w:lvlText w:val="(%7)"/>
      <w:lvlJc w:val="left"/>
      <w:pPr>
        <w:tabs>
          <w:tab w:val="num" w:pos="6330"/>
        </w:tabs>
        <w:ind w:left="5970" w:firstLine="0"/>
      </w:pPr>
      <w:rPr>
        <w:rFonts w:hint="default"/>
      </w:rPr>
    </w:lvl>
    <w:lvl w:ilvl="7">
      <w:start w:val="1"/>
      <w:numFmt w:val="lowerLetter"/>
      <w:lvlText w:val="(%8)"/>
      <w:lvlJc w:val="left"/>
      <w:pPr>
        <w:tabs>
          <w:tab w:val="num" w:pos="7050"/>
        </w:tabs>
        <w:ind w:left="6690" w:firstLine="0"/>
      </w:pPr>
      <w:rPr>
        <w:rFonts w:hint="default"/>
      </w:rPr>
    </w:lvl>
    <w:lvl w:ilvl="8">
      <w:start w:val="1"/>
      <w:numFmt w:val="lowerRoman"/>
      <w:lvlText w:val="(%9)"/>
      <w:lvlJc w:val="left"/>
      <w:pPr>
        <w:tabs>
          <w:tab w:val="num" w:pos="7770"/>
        </w:tabs>
        <w:ind w:left="7410" w:firstLine="0"/>
      </w:pPr>
      <w:rPr>
        <w:rFonts w:hint="default"/>
      </w:rPr>
    </w:lvl>
  </w:abstractNum>
  <w:abstractNum w:abstractNumId="21" w15:restartNumberingAfterBreak="0">
    <w:nsid w:val="77357FE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88E3500"/>
    <w:multiLevelType w:val="multilevel"/>
    <w:tmpl w:val="9666611E"/>
    <w:lvl w:ilvl="0">
      <w:start w:val="1"/>
      <w:numFmt w:val="decimal"/>
      <w:pStyle w:val="HeadingMismach3"/>
      <w:lvlText w:val="(%1)"/>
      <w:lvlJc w:val="left"/>
      <w:pPr>
        <w:tabs>
          <w:tab w:val="num" w:pos="1701"/>
        </w:tabs>
        <w:ind w:left="1701" w:hanging="567"/>
      </w:pPr>
      <w:rPr>
        <w:rFonts w:cs="Narkisim" w:hint="cs"/>
        <w:bCs w:val="0"/>
        <w:iCs w:val="0"/>
        <w:szCs w:val="24"/>
      </w:rPr>
    </w:lvl>
    <w:lvl w:ilvl="1">
      <w:start w:val="1"/>
      <w:numFmt w:val="decimal"/>
      <w:lvlText w:val="(%2)"/>
      <w:lvlJc w:val="left"/>
      <w:pPr>
        <w:tabs>
          <w:tab w:val="num" w:pos="0"/>
        </w:tabs>
        <w:ind w:left="0" w:hanging="567"/>
      </w:pPr>
      <w:rPr>
        <w:rFonts w:cs="Narkisim" w:hint="cs"/>
        <w:bCs w:val="0"/>
        <w:iCs w:val="0"/>
        <w:szCs w:val="24"/>
      </w:rPr>
    </w:lvl>
    <w:lvl w:ilvl="2">
      <w:start w:val="1"/>
      <w:numFmt w:val="decimal"/>
      <w:lvlText w:val="(%3)"/>
      <w:lvlJc w:val="left"/>
      <w:pPr>
        <w:tabs>
          <w:tab w:val="num" w:pos="0"/>
        </w:tabs>
        <w:ind w:left="0" w:hanging="567"/>
      </w:pPr>
      <w:rPr>
        <w:rFonts w:cs="Narkisim" w:hint="cs"/>
        <w:bCs w:val="0"/>
        <w:iCs w:val="0"/>
        <w:szCs w:val="24"/>
      </w:rPr>
    </w:lvl>
    <w:lvl w:ilvl="3">
      <w:start w:val="1"/>
      <w:numFmt w:val="lowerLetter"/>
      <w:lvlText w:val="%4)"/>
      <w:lvlJc w:val="left"/>
      <w:pPr>
        <w:tabs>
          <w:tab w:val="num" w:pos="1522"/>
        </w:tabs>
        <w:ind w:left="1162" w:firstLine="0"/>
      </w:pPr>
      <w:rPr>
        <w:rFonts w:hint="default"/>
      </w:rPr>
    </w:lvl>
    <w:lvl w:ilvl="4">
      <w:start w:val="1"/>
      <w:numFmt w:val="decimal"/>
      <w:lvlText w:val="(%5)"/>
      <w:lvlJc w:val="left"/>
      <w:pPr>
        <w:tabs>
          <w:tab w:val="num" w:pos="2242"/>
        </w:tabs>
        <w:ind w:left="1882" w:firstLine="0"/>
      </w:pPr>
      <w:rPr>
        <w:rFonts w:hint="default"/>
      </w:rPr>
    </w:lvl>
    <w:lvl w:ilvl="5">
      <w:start w:val="1"/>
      <w:numFmt w:val="lowerLetter"/>
      <w:lvlText w:val="(%6)"/>
      <w:lvlJc w:val="left"/>
      <w:pPr>
        <w:tabs>
          <w:tab w:val="num" w:pos="2962"/>
        </w:tabs>
        <w:ind w:left="2602" w:firstLine="0"/>
      </w:pPr>
      <w:rPr>
        <w:rFonts w:hint="default"/>
      </w:rPr>
    </w:lvl>
    <w:lvl w:ilvl="6">
      <w:start w:val="1"/>
      <w:numFmt w:val="lowerRoman"/>
      <w:lvlText w:val="(%7)"/>
      <w:lvlJc w:val="left"/>
      <w:pPr>
        <w:tabs>
          <w:tab w:val="num" w:pos="3682"/>
        </w:tabs>
        <w:ind w:left="3322" w:firstLine="0"/>
      </w:pPr>
      <w:rPr>
        <w:rFonts w:hint="default"/>
      </w:rPr>
    </w:lvl>
    <w:lvl w:ilvl="7">
      <w:start w:val="1"/>
      <w:numFmt w:val="lowerLetter"/>
      <w:lvlText w:val="(%8)"/>
      <w:lvlJc w:val="left"/>
      <w:pPr>
        <w:tabs>
          <w:tab w:val="num" w:pos="4402"/>
        </w:tabs>
        <w:ind w:left="4042" w:firstLine="0"/>
      </w:pPr>
      <w:rPr>
        <w:rFonts w:hint="default"/>
      </w:rPr>
    </w:lvl>
    <w:lvl w:ilvl="8">
      <w:start w:val="1"/>
      <w:numFmt w:val="lowerRoman"/>
      <w:lvlText w:val="(%9)"/>
      <w:lvlJc w:val="left"/>
      <w:pPr>
        <w:tabs>
          <w:tab w:val="num" w:pos="5122"/>
        </w:tabs>
        <w:ind w:left="4762" w:firstLine="0"/>
      </w:pPr>
      <w:rPr>
        <w:rFonts w:hint="default"/>
      </w:rPr>
    </w:lvl>
  </w:abstractNum>
  <w:abstractNum w:abstractNumId="23" w15:restartNumberingAfterBreak="0">
    <w:nsid w:val="79F213D3"/>
    <w:multiLevelType w:val="hybridMultilevel"/>
    <w:tmpl w:val="75EC4AD8"/>
    <w:lvl w:ilvl="0" w:tplc="195C4B70">
      <w:start w:val="1"/>
      <w:numFmt w:val="hebrew1"/>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15:restartNumberingAfterBreak="0">
    <w:nsid w:val="7F9B2C79"/>
    <w:multiLevelType w:val="hybridMultilevel"/>
    <w:tmpl w:val="31C60728"/>
    <w:lvl w:ilvl="0" w:tplc="C960F546">
      <w:start w:val="1"/>
      <w:numFmt w:val="hebrew1"/>
      <w:lvlText w:val="%1."/>
      <w:lvlJc w:val="left"/>
      <w:pPr>
        <w:ind w:left="720" w:hanging="360"/>
      </w:pPr>
      <w:rPr>
        <w:rFonts w:hint="default"/>
        <w:b/>
        <w:u w:val="single"/>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16"/>
  </w:num>
  <w:num w:numId="2">
    <w:abstractNumId w:val="7"/>
  </w:num>
  <w:num w:numId="3">
    <w:abstractNumId w:val="22"/>
  </w:num>
  <w:num w:numId="4">
    <w:abstractNumId w:val="17"/>
  </w:num>
  <w:num w:numId="5">
    <w:abstractNumId w:val="14"/>
  </w:num>
  <w:num w:numId="6">
    <w:abstractNumId w:val="10"/>
  </w:num>
  <w:num w:numId="7">
    <w:abstractNumId w:val="21"/>
  </w:num>
  <w:num w:numId="8">
    <w:abstractNumId w:val="9"/>
  </w:num>
  <w:num w:numId="9">
    <w:abstractNumId w:val="20"/>
  </w:num>
  <w:num w:numId="10">
    <w:abstractNumId w:val="18"/>
  </w:num>
  <w:num w:numId="11">
    <w:abstractNumId w:val="0"/>
  </w:num>
  <w:num w:numId="12">
    <w:abstractNumId w:val="3"/>
  </w:num>
  <w:num w:numId="13">
    <w:abstractNumId w:val="5"/>
  </w:num>
  <w:num w:numId="14">
    <w:abstractNumId w:val="11"/>
  </w:num>
  <w:num w:numId="15">
    <w:abstractNumId w:val="2"/>
  </w:num>
  <w:num w:numId="16">
    <w:abstractNumId w:val="13"/>
  </w:num>
  <w:num w:numId="17">
    <w:abstractNumId w:val="19"/>
  </w:num>
  <w:num w:numId="18">
    <w:abstractNumId w:val="4"/>
  </w:num>
  <w:num w:numId="19">
    <w:abstractNumId w:val="6"/>
  </w:num>
  <w:num w:numId="20">
    <w:abstractNumId w:val="16"/>
  </w:num>
  <w:num w:numId="21">
    <w:abstractNumId w:val="16"/>
  </w:num>
  <w:num w:numId="22">
    <w:abstractNumId w:val="8"/>
  </w:num>
  <w:num w:numId="23">
    <w:abstractNumId w:val="1"/>
  </w:num>
  <w:num w:numId="24">
    <w:abstractNumId w:val="17"/>
    <w:lvlOverride w:ilvl="0">
      <w:startOverride w:val="1"/>
    </w:lvlOverride>
  </w:num>
  <w:num w:numId="25">
    <w:abstractNumId w:val="24"/>
  </w:num>
  <w:num w:numId="26">
    <w:abstractNumId w:val="23"/>
  </w:num>
  <w:num w:numId="27">
    <w:abstractNumId w:val="12"/>
  </w:num>
  <w:num w:numId="28">
    <w:abstractNumId w:val="16"/>
  </w:num>
  <w:num w:numId="29">
    <w:abstractNumId w:val="16"/>
  </w:num>
  <w:num w:numId="30">
    <w:abstractNumId w:val="16"/>
  </w:num>
  <w:num w:numId="31">
    <w:abstractNumId w:val="16"/>
  </w:num>
  <w:num w:numId="32">
    <w:abstractNumId w:val="15"/>
  </w:num>
  <w:num w:numId="33">
    <w:abstractNumId w:val="16"/>
  </w:num>
  <w:num w:numId="34">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di Tal">
    <w15:presenceInfo w15:providerId="Windows Live" w15:userId="c5e627f5eb494c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0801" w:allStyles="1" w:customStyles="0" w:latentStyles="0" w:stylesInUse="0" w:headingStyles="0" w:numberingStyles="0" w:tableStyles="0" w:directFormattingOnRuns="0" w:directFormattingOnParagraphs="0" w:directFormattingOnNumbering="0" w:directFormattingOnTables="1" w:clearFormatting="0" w:top3HeadingStyles="0" w:visibleStyles="0" w:alternateStyleNames="0"/>
  <w:trackRevisions/>
  <w:defaultTabStop w:val="720"/>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1E4"/>
    <w:rsid w:val="00006068"/>
    <w:rsid w:val="000062ED"/>
    <w:rsid w:val="00007CFF"/>
    <w:rsid w:val="00015069"/>
    <w:rsid w:val="000220BB"/>
    <w:rsid w:val="000235D1"/>
    <w:rsid w:val="000304B5"/>
    <w:rsid w:val="000352D9"/>
    <w:rsid w:val="00037088"/>
    <w:rsid w:val="00056FDF"/>
    <w:rsid w:val="00072FDA"/>
    <w:rsid w:val="00074021"/>
    <w:rsid w:val="00077E83"/>
    <w:rsid w:val="00082557"/>
    <w:rsid w:val="000A0AC7"/>
    <w:rsid w:val="000A7274"/>
    <w:rsid w:val="000B21FE"/>
    <w:rsid w:val="000C6081"/>
    <w:rsid w:val="000C6709"/>
    <w:rsid w:val="000E279A"/>
    <w:rsid w:val="000E7863"/>
    <w:rsid w:val="000E7E32"/>
    <w:rsid w:val="00121E1A"/>
    <w:rsid w:val="001319C4"/>
    <w:rsid w:val="00140BB7"/>
    <w:rsid w:val="001449B0"/>
    <w:rsid w:val="00147B1B"/>
    <w:rsid w:val="0019303F"/>
    <w:rsid w:val="00193572"/>
    <w:rsid w:val="001A6654"/>
    <w:rsid w:val="001F64D0"/>
    <w:rsid w:val="001F7D32"/>
    <w:rsid w:val="00201D93"/>
    <w:rsid w:val="00205063"/>
    <w:rsid w:val="00214AF4"/>
    <w:rsid w:val="0029010E"/>
    <w:rsid w:val="00294E33"/>
    <w:rsid w:val="00295D87"/>
    <w:rsid w:val="002A0993"/>
    <w:rsid w:val="002A28B2"/>
    <w:rsid w:val="002B30B6"/>
    <w:rsid w:val="002B38A7"/>
    <w:rsid w:val="002B5D77"/>
    <w:rsid w:val="002C04DB"/>
    <w:rsid w:val="002D78FF"/>
    <w:rsid w:val="002E4FF9"/>
    <w:rsid w:val="002E7C0A"/>
    <w:rsid w:val="002F4AA0"/>
    <w:rsid w:val="003265DE"/>
    <w:rsid w:val="003366E8"/>
    <w:rsid w:val="00347415"/>
    <w:rsid w:val="00362FC8"/>
    <w:rsid w:val="0037003C"/>
    <w:rsid w:val="00382D8F"/>
    <w:rsid w:val="00394295"/>
    <w:rsid w:val="0039730C"/>
    <w:rsid w:val="003A7EFF"/>
    <w:rsid w:val="003B4C3F"/>
    <w:rsid w:val="003C05AF"/>
    <w:rsid w:val="003D70BB"/>
    <w:rsid w:val="003E351F"/>
    <w:rsid w:val="003E5B2E"/>
    <w:rsid w:val="003E7A92"/>
    <w:rsid w:val="00403763"/>
    <w:rsid w:val="00405809"/>
    <w:rsid w:val="00414FBD"/>
    <w:rsid w:val="004303A1"/>
    <w:rsid w:val="004331CF"/>
    <w:rsid w:val="004550D1"/>
    <w:rsid w:val="00462611"/>
    <w:rsid w:val="0046355A"/>
    <w:rsid w:val="004751BD"/>
    <w:rsid w:val="00477107"/>
    <w:rsid w:val="004A519A"/>
    <w:rsid w:val="004C75A2"/>
    <w:rsid w:val="004D26BA"/>
    <w:rsid w:val="004E10A8"/>
    <w:rsid w:val="004E180A"/>
    <w:rsid w:val="004E19A1"/>
    <w:rsid w:val="005051F6"/>
    <w:rsid w:val="00505CCF"/>
    <w:rsid w:val="00513688"/>
    <w:rsid w:val="005156D5"/>
    <w:rsid w:val="00525808"/>
    <w:rsid w:val="00545639"/>
    <w:rsid w:val="005742C9"/>
    <w:rsid w:val="00580D85"/>
    <w:rsid w:val="005833A7"/>
    <w:rsid w:val="00590308"/>
    <w:rsid w:val="005964C1"/>
    <w:rsid w:val="005A37FA"/>
    <w:rsid w:val="005B742B"/>
    <w:rsid w:val="005C409E"/>
    <w:rsid w:val="005C5B12"/>
    <w:rsid w:val="005D42E4"/>
    <w:rsid w:val="005F1A4C"/>
    <w:rsid w:val="00622EA4"/>
    <w:rsid w:val="00643C82"/>
    <w:rsid w:val="006572D8"/>
    <w:rsid w:val="00662A0D"/>
    <w:rsid w:val="006801B5"/>
    <w:rsid w:val="0068281B"/>
    <w:rsid w:val="006852F1"/>
    <w:rsid w:val="006A1E28"/>
    <w:rsid w:val="006A6261"/>
    <w:rsid w:val="006B44D2"/>
    <w:rsid w:val="006C6EB4"/>
    <w:rsid w:val="006E6C0F"/>
    <w:rsid w:val="00700C3C"/>
    <w:rsid w:val="00703AC3"/>
    <w:rsid w:val="00715835"/>
    <w:rsid w:val="00716717"/>
    <w:rsid w:val="00721D0F"/>
    <w:rsid w:val="007244CA"/>
    <w:rsid w:val="00724FA2"/>
    <w:rsid w:val="0072608B"/>
    <w:rsid w:val="00741C6C"/>
    <w:rsid w:val="00752EF0"/>
    <w:rsid w:val="00762D4E"/>
    <w:rsid w:val="00773373"/>
    <w:rsid w:val="00787D6E"/>
    <w:rsid w:val="00790CD3"/>
    <w:rsid w:val="0079282E"/>
    <w:rsid w:val="007B3253"/>
    <w:rsid w:val="007D6A5F"/>
    <w:rsid w:val="007E08B3"/>
    <w:rsid w:val="007E3384"/>
    <w:rsid w:val="007F68AA"/>
    <w:rsid w:val="008125B1"/>
    <w:rsid w:val="00817162"/>
    <w:rsid w:val="008339CA"/>
    <w:rsid w:val="00846F23"/>
    <w:rsid w:val="008560D2"/>
    <w:rsid w:val="00856C09"/>
    <w:rsid w:val="008621BA"/>
    <w:rsid w:val="008624EB"/>
    <w:rsid w:val="008859FA"/>
    <w:rsid w:val="008907CA"/>
    <w:rsid w:val="008C495B"/>
    <w:rsid w:val="008D1735"/>
    <w:rsid w:val="008E45E2"/>
    <w:rsid w:val="008E5E67"/>
    <w:rsid w:val="008F35A4"/>
    <w:rsid w:val="008F53D7"/>
    <w:rsid w:val="008F5E53"/>
    <w:rsid w:val="00936B45"/>
    <w:rsid w:val="009509C7"/>
    <w:rsid w:val="009625F8"/>
    <w:rsid w:val="0098383E"/>
    <w:rsid w:val="00997600"/>
    <w:rsid w:val="009C1EB7"/>
    <w:rsid w:val="009D4362"/>
    <w:rsid w:val="009F02AB"/>
    <w:rsid w:val="009F4553"/>
    <w:rsid w:val="00A14D03"/>
    <w:rsid w:val="00A32AA9"/>
    <w:rsid w:val="00A43D68"/>
    <w:rsid w:val="00A43F81"/>
    <w:rsid w:val="00A733CE"/>
    <w:rsid w:val="00A74347"/>
    <w:rsid w:val="00A81F14"/>
    <w:rsid w:val="00A83A31"/>
    <w:rsid w:val="00A83C67"/>
    <w:rsid w:val="00AC65A6"/>
    <w:rsid w:val="00AC6A1A"/>
    <w:rsid w:val="00B03423"/>
    <w:rsid w:val="00B058ED"/>
    <w:rsid w:val="00B14092"/>
    <w:rsid w:val="00B142C0"/>
    <w:rsid w:val="00B277D2"/>
    <w:rsid w:val="00B36CEC"/>
    <w:rsid w:val="00B374F1"/>
    <w:rsid w:val="00B466C0"/>
    <w:rsid w:val="00B51840"/>
    <w:rsid w:val="00B56A47"/>
    <w:rsid w:val="00B80832"/>
    <w:rsid w:val="00B82F80"/>
    <w:rsid w:val="00BA081E"/>
    <w:rsid w:val="00BB1B2E"/>
    <w:rsid w:val="00BC4A33"/>
    <w:rsid w:val="00BD2D38"/>
    <w:rsid w:val="00BD3534"/>
    <w:rsid w:val="00BD646E"/>
    <w:rsid w:val="00BE274A"/>
    <w:rsid w:val="00BE4D3B"/>
    <w:rsid w:val="00BF0E0E"/>
    <w:rsid w:val="00C018CB"/>
    <w:rsid w:val="00C157AD"/>
    <w:rsid w:val="00C157CC"/>
    <w:rsid w:val="00C238B7"/>
    <w:rsid w:val="00C3197D"/>
    <w:rsid w:val="00C41826"/>
    <w:rsid w:val="00C6004F"/>
    <w:rsid w:val="00C638C9"/>
    <w:rsid w:val="00C71B84"/>
    <w:rsid w:val="00C76A33"/>
    <w:rsid w:val="00C83774"/>
    <w:rsid w:val="00CA16ED"/>
    <w:rsid w:val="00CA7B4E"/>
    <w:rsid w:val="00CB3EC2"/>
    <w:rsid w:val="00CB7952"/>
    <w:rsid w:val="00CC0215"/>
    <w:rsid w:val="00CC2EE6"/>
    <w:rsid w:val="00CC3D79"/>
    <w:rsid w:val="00CE2810"/>
    <w:rsid w:val="00CE2CDE"/>
    <w:rsid w:val="00CE7343"/>
    <w:rsid w:val="00D23BE2"/>
    <w:rsid w:val="00D5407F"/>
    <w:rsid w:val="00D5783A"/>
    <w:rsid w:val="00D75DF8"/>
    <w:rsid w:val="00D819C4"/>
    <w:rsid w:val="00D85302"/>
    <w:rsid w:val="00D873D4"/>
    <w:rsid w:val="00D952CC"/>
    <w:rsid w:val="00D962DF"/>
    <w:rsid w:val="00DA391B"/>
    <w:rsid w:val="00DA4FA6"/>
    <w:rsid w:val="00DB11A5"/>
    <w:rsid w:val="00DB6A15"/>
    <w:rsid w:val="00DC4F53"/>
    <w:rsid w:val="00E10F6A"/>
    <w:rsid w:val="00E1434A"/>
    <w:rsid w:val="00E526BD"/>
    <w:rsid w:val="00E70C3C"/>
    <w:rsid w:val="00E81604"/>
    <w:rsid w:val="00EA1211"/>
    <w:rsid w:val="00ED2254"/>
    <w:rsid w:val="00EE3FA0"/>
    <w:rsid w:val="00EE5B1D"/>
    <w:rsid w:val="00EF43A6"/>
    <w:rsid w:val="00EF5B62"/>
    <w:rsid w:val="00F07BAB"/>
    <w:rsid w:val="00F11FFE"/>
    <w:rsid w:val="00F23028"/>
    <w:rsid w:val="00F255A5"/>
    <w:rsid w:val="00F34034"/>
    <w:rsid w:val="00F361E4"/>
    <w:rsid w:val="00F5741B"/>
    <w:rsid w:val="00F65995"/>
    <w:rsid w:val="00F71DDC"/>
    <w:rsid w:val="00F72F01"/>
    <w:rsid w:val="00FA6296"/>
    <w:rsid w:val="00FA69A7"/>
    <w:rsid w:val="00FB14ED"/>
    <w:rsid w:val="00FB5553"/>
    <w:rsid w:val="00FB7803"/>
    <w:rsid w:val="00FC25D1"/>
    <w:rsid w:val="00FC46AA"/>
    <w:rsid w:val="00FD4BF8"/>
    <w:rsid w:val="00FE33F3"/>
    <w:rsid w:val="00FF757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077D62"/>
  <w15:docId w15:val="{0573B25D-AC07-4D2F-BA3A-09F1618C1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Narkisim"/>
        <w:sz w:val="24"/>
        <w:szCs w:val="24"/>
        <w:lang w:val="en-US" w:eastAsia="en-US" w:bidi="he-I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3C67"/>
    <w:pPr>
      <w:tabs>
        <w:tab w:val="left" w:pos="624"/>
      </w:tabs>
      <w:bidi/>
      <w:spacing w:after="360" w:line="480" w:lineRule="auto"/>
      <w:jc w:val="both"/>
    </w:pPr>
  </w:style>
  <w:style w:type="paragraph" w:styleId="Heading1">
    <w:name w:val="heading 1"/>
    <w:basedOn w:val="Normal"/>
    <w:qFormat/>
    <w:rsid w:val="003E7A92"/>
    <w:pPr>
      <w:widowControl w:val="0"/>
      <w:spacing w:before="240" w:after="60"/>
      <w:jc w:val="center"/>
      <w:outlineLvl w:val="0"/>
    </w:pPr>
    <w:rPr>
      <w:rFonts w:ascii="Arial" w:hAnsi="Arial"/>
      <w:b/>
      <w:bCs/>
      <w:kern w:val="32"/>
      <w:sz w:val="32"/>
      <w:szCs w:val="32"/>
    </w:rPr>
  </w:style>
  <w:style w:type="paragraph" w:styleId="Heading2">
    <w:name w:val="heading 2"/>
    <w:basedOn w:val="Normal"/>
    <w:qFormat/>
    <w:rsid w:val="009F02AB"/>
    <w:pPr>
      <w:keepNext/>
      <w:spacing w:before="240" w:after="60"/>
      <w:outlineLvl w:val="1"/>
    </w:pPr>
    <w:rPr>
      <w:rFonts w:ascii="Arial" w:hAnsi="Arial"/>
      <w:b/>
      <w:bCs/>
      <w:i/>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1"/>
    <w:basedOn w:val="Normal"/>
    <w:qFormat/>
    <w:rsid w:val="00F5741B"/>
    <w:pPr>
      <w:tabs>
        <w:tab w:val="clear" w:pos="624"/>
      </w:tabs>
      <w:ind w:left="567"/>
    </w:pPr>
  </w:style>
  <w:style w:type="paragraph" w:customStyle="1" w:styleId="HeadingMismach1">
    <w:name w:val="Heading Mismach 1"/>
    <w:basedOn w:val="Normal"/>
    <w:qFormat/>
    <w:rsid w:val="00EE3FA0"/>
    <w:pPr>
      <w:numPr>
        <w:numId w:val="21"/>
      </w:numPr>
      <w:tabs>
        <w:tab w:val="clear" w:pos="624"/>
      </w:tabs>
    </w:pPr>
  </w:style>
  <w:style w:type="paragraph" w:customStyle="1" w:styleId="HeadingMismach2">
    <w:name w:val="Heading Mismach 2"/>
    <w:basedOn w:val="Normal"/>
    <w:qFormat/>
    <w:rsid w:val="005742C9"/>
    <w:pPr>
      <w:numPr>
        <w:numId w:val="2"/>
      </w:numPr>
      <w:ind w:left="1191"/>
    </w:pPr>
  </w:style>
  <w:style w:type="paragraph" w:customStyle="1" w:styleId="HeadingMismach3">
    <w:name w:val="Heading Mismach 3"/>
    <w:basedOn w:val="Normal"/>
    <w:qFormat/>
    <w:rsid w:val="008621BA"/>
    <w:pPr>
      <w:numPr>
        <w:numId w:val="3"/>
      </w:numPr>
      <w:ind w:left="1758"/>
    </w:pPr>
  </w:style>
  <w:style w:type="paragraph" w:customStyle="1" w:styleId="a">
    <w:name w:val="א"/>
    <w:basedOn w:val="Normal"/>
    <w:qFormat/>
    <w:rsid w:val="00F5741B"/>
    <w:pPr>
      <w:ind w:left="1191"/>
    </w:pPr>
    <w:rPr>
      <w:sz w:val="20"/>
    </w:rPr>
  </w:style>
  <w:style w:type="paragraph" w:customStyle="1" w:styleId="a0">
    <w:name w:val="הואיל"/>
    <w:basedOn w:val="Normal"/>
    <w:qFormat/>
    <w:rsid w:val="00BB1B2E"/>
    <w:pPr>
      <w:ind w:left="1134" w:hanging="1134"/>
    </w:pPr>
  </w:style>
  <w:style w:type="paragraph" w:customStyle="1" w:styleId="a1">
    <w:name w:val="חתימות"/>
    <w:basedOn w:val="Normal"/>
    <w:qFormat/>
    <w:rsid w:val="00B82F80"/>
    <w:pPr>
      <w:spacing w:line="240" w:lineRule="auto"/>
      <w:jc w:val="center"/>
    </w:pPr>
  </w:style>
  <w:style w:type="paragraph" w:customStyle="1" w:styleId="a2">
    <w:name w:val="ייצוג"/>
    <w:basedOn w:val="Normal"/>
    <w:next w:val="Normal"/>
    <w:qFormat/>
    <w:rsid w:val="00C238B7"/>
    <w:pPr>
      <w:spacing w:after="240" w:line="240" w:lineRule="auto"/>
      <w:ind w:left="2835" w:right="2268"/>
    </w:pPr>
    <w:rPr>
      <w:sz w:val="20"/>
    </w:rPr>
  </w:style>
  <w:style w:type="paragraph" w:customStyle="1" w:styleId="a3">
    <w:name w:val="צד"/>
    <w:basedOn w:val="Normal"/>
    <w:qFormat/>
    <w:rsid w:val="0046355A"/>
    <w:pPr>
      <w:spacing w:after="240" w:line="240" w:lineRule="auto"/>
      <w:ind w:left="2835"/>
    </w:pPr>
    <w:rPr>
      <w:bCs/>
      <w:szCs w:val="28"/>
    </w:rPr>
  </w:style>
  <w:style w:type="paragraph" w:customStyle="1" w:styleId="2">
    <w:name w:val="צד 2"/>
    <w:basedOn w:val="a3"/>
    <w:qFormat/>
    <w:rsid w:val="0046355A"/>
    <w:pPr>
      <w:numPr>
        <w:numId w:val="4"/>
      </w:numPr>
    </w:pPr>
  </w:style>
  <w:style w:type="paragraph" w:customStyle="1" w:styleId="10">
    <w:name w:val="ציטוט1"/>
    <w:basedOn w:val="Normal"/>
    <w:qFormat/>
    <w:rsid w:val="006B44D2"/>
    <w:pPr>
      <w:widowControl w:val="0"/>
      <w:spacing w:line="360" w:lineRule="auto"/>
      <w:ind w:left="2268" w:right="2268"/>
    </w:pPr>
  </w:style>
  <w:style w:type="paragraph" w:styleId="Header">
    <w:name w:val="header"/>
    <w:basedOn w:val="Normal"/>
    <w:qFormat/>
    <w:rsid w:val="00D962DF"/>
    <w:pPr>
      <w:tabs>
        <w:tab w:val="clear" w:pos="624"/>
        <w:tab w:val="center" w:pos="4153"/>
        <w:tab w:val="right" w:pos="8306"/>
      </w:tabs>
    </w:pPr>
  </w:style>
  <w:style w:type="paragraph" w:styleId="Footer">
    <w:name w:val="footer"/>
    <w:basedOn w:val="Normal"/>
    <w:qFormat/>
    <w:rsid w:val="00D962DF"/>
    <w:pPr>
      <w:tabs>
        <w:tab w:val="clear" w:pos="624"/>
        <w:tab w:val="center" w:pos="4153"/>
        <w:tab w:val="right" w:pos="8306"/>
      </w:tabs>
    </w:pPr>
  </w:style>
  <w:style w:type="paragraph" w:customStyle="1" w:styleId="a4">
    <w:name w:val="הדגשה בטקסט"/>
    <w:basedOn w:val="HeadingMismach1"/>
    <w:qFormat/>
    <w:rsid w:val="00703AC3"/>
    <w:pPr>
      <w:numPr>
        <w:numId w:val="0"/>
      </w:numPr>
    </w:pPr>
    <w:rPr>
      <w:rFonts w:cs="David"/>
      <w:bCs/>
    </w:rPr>
  </w:style>
  <w:style w:type="paragraph" w:customStyle="1" w:styleId="11">
    <w:name w:val="סגנון1"/>
    <w:basedOn w:val="10"/>
    <w:qFormat/>
    <w:rsid w:val="006B44D2"/>
    <w:pPr>
      <w:ind w:left="1985" w:right="1701"/>
    </w:pPr>
  </w:style>
  <w:style w:type="paragraph" w:customStyle="1" w:styleId="3">
    <w:name w:val="סגנון3"/>
    <w:basedOn w:val="10"/>
    <w:qFormat/>
    <w:rsid w:val="006B44D2"/>
  </w:style>
  <w:style w:type="paragraph" w:styleId="ListParagraph">
    <w:name w:val="List Paragraph"/>
    <w:basedOn w:val="Normal"/>
    <w:uiPriority w:val="34"/>
    <w:qFormat/>
    <w:rsid w:val="00405809"/>
    <w:pPr>
      <w:ind w:left="720"/>
    </w:pPr>
  </w:style>
  <w:style w:type="paragraph" w:styleId="NoSpacing">
    <w:name w:val="No Spacing"/>
    <w:uiPriority w:val="1"/>
    <w:qFormat/>
    <w:rsid w:val="00405809"/>
    <w:pPr>
      <w:tabs>
        <w:tab w:val="left" w:pos="624"/>
      </w:tabs>
      <w:bidi/>
      <w:jc w:val="both"/>
    </w:pPr>
  </w:style>
  <w:style w:type="paragraph" w:styleId="Title">
    <w:name w:val="Title"/>
    <w:basedOn w:val="Normal"/>
    <w:next w:val="Normal"/>
    <w:link w:val="TitleChar"/>
    <w:uiPriority w:val="10"/>
    <w:qFormat/>
    <w:rsid w:val="00405809"/>
    <w:pPr>
      <w:spacing w:before="240" w:after="60"/>
      <w:jc w:val="center"/>
      <w:outlineLvl w:val="0"/>
    </w:pPr>
    <w:rPr>
      <w:rFonts w:ascii="Cambria" w:hAnsi="Cambria" w:cs="Times New Roman"/>
      <w:b/>
      <w:bCs/>
      <w:kern w:val="28"/>
      <w:sz w:val="32"/>
      <w:szCs w:val="32"/>
    </w:rPr>
  </w:style>
  <w:style w:type="character" w:customStyle="1" w:styleId="TitleChar">
    <w:name w:val="Title Char"/>
    <w:basedOn w:val="DefaultParagraphFont"/>
    <w:link w:val="Title"/>
    <w:uiPriority w:val="10"/>
    <w:rsid w:val="00405809"/>
    <w:rPr>
      <w:rFonts w:ascii="Cambria" w:eastAsia="Times New Roman" w:hAnsi="Cambria" w:cs="Times New Roman"/>
      <w:b/>
      <w:bCs/>
      <w:kern w:val="28"/>
      <w:sz w:val="32"/>
      <w:szCs w:val="32"/>
    </w:rPr>
  </w:style>
  <w:style w:type="paragraph" w:styleId="Signature">
    <w:name w:val="Signature"/>
    <w:basedOn w:val="Normal"/>
    <w:link w:val="SignatureChar"/>
    <w:rsid w:val="00A83C67"/>
    <w:pPr>
      <w:tabs>
        <w:tab w:val="clear" w:pos="624"/>
      </w:tabs>
      <w:spacing w:after="0" w:line="240" w:lineRule="auto"/>
      <w:jc w:val="center"/>
    </w:pPr>
    <w:rPr>
      <w:b/>
      <w:bCs/>
      <w:sz w:val="20"/>
      <w:szCs w:val="26"/>
    </w:rPr>
  </w:style>
  <w:style w:type="character" w:customStyle="1" w:styleId="SignatureChar">
    <w:name w:val="Signature Char"/>
    <w:basedOn w:val="DefaultParagraphFont"/>
    <w:link w:val="Signature"/>
    <w:rsid w:val="00A83C67"/>
    <w:rPr>
      <w:b/>
      <w:bCs/>
      <w:sz w:val="20"/>
      <w:szCs w:val="26"/>
    </w:rPr>
  </w:style>
  <w:style w:type="paragraph" w:styleId="FootnoteText">
    <w:name w:val="footnote text"/>
    <w:basedOn w:val="Normal"/>
    <w:link w:val="FootnoteTextChar"/>
    <w:uiPriority w:val="99"/>
    <w:semiHidden/>
    <w:unhideWhenUsed/>
    <w:rsid w:val="00A83C6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3C67"/>
    <w:rPr>
      <w:sz w:val="20"/>
      <w:szCs w:val="20"/>
    </w:rPr>
  </w:style>
  <w:style w:type="character" w:styleId="FootnoteReference">
    <w:name w:val="footnote reference"/>
    <w:basedOn w:val="DefaultParagraphFont"/>
    <w:uiPriority w:val="99"/>
    <w:semiHidden/>
    <w:unhideWhenUsed/>
    <w:rsid w:val="00A83C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9433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J:\apps\masig\templates\MISMACH%202006_sim13.dotx"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5856DF-6224-45C4-8E7C-44DFE9C46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MISMACH 2006_sim13</Template>
  <TotalTime>138</TotalTime>
  <Pages>12</Pages>
  <Words>4202</Words>
  <Characters>23957</Characters>
  <Application>Microsoft Office Word</Application>
  <DocSecurity>0</DocSecurity>
  <Lines>199</Lines>
  <Paragraphs>56</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המרצת פתיחה - גרסה נקייה</vt:lpstr>
      <vt:lpstr>המרצת פתיחה - גרסה נקייה</vt:lpstr>
    </vt:vector>
  </TitlesOfParts>
  <Company>Agmon Law Offices</Company>
  <LinksUpToDate>false</LinksUpToDate>
  <CharactersWithSpaces>28103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המרצת פתיחה - גרסה נקייה</dc:title>
  <dc:subject>עודד שילה</dc:subject>
  <dc:creator>Oded Shilo</dc:creator>
  <cp:keywords>3882\46\1587948</cp:keywords>
  <dc:description>3882\46\1587948</dc:description>
  <cp:lastModifiedBy>Adi Tal</cp:lastModifiedBy>
  <cp:revision>36</cp:revision>
  <cp:lastPrinted>2018-10-16T07:02:00Z</cp:lastPrinted>
  <dcterms:created xsi:type="dcterms:W3CDTF">2021-04-21T19:25:00Z</dcterms:created>
  <dcterms:modified xsi:type="dcterms:W3CDTF">2021-04-22T18:00:00Z</dcterms:modified>
</cp:coreProperties>
</file>